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AE3" w:rsidRPr="003D6C39" w:rsidRDefault="00F21499" w:rsidP="003D6C39">
      <w:pPr>
        <w:jc w:val="center"/>
        <w:rPr>
          <w:b/>
          <w:sz w:val="32"/>
        </w:rPr>
      </w:pPr>
      <w:r w:rsidRPr="003D6C39">
        <w:rPr>
          <w:b/>
          <w:sz w:val="32"/>
        </w:rPr>
        <w:t>Risk Game AI DLL API</w:t>
      </w:r>
    </w:p>
    <w:p w:rsidR="00F21499" w:rsidRPr="008C4AD1" w:rsidRDefault="008C4AD1" w:rsidP="008C4AD1">
      <w:pPr>
        <w:jc w:val="center"/>
        <w:rPr>
          <w:i/>
        </w:rPr>
      </w:pPr>
      <w:r w:rsidRPr="008C4AD1">
        <w:rPr>
          <w:i/>
        </w:rPr>
        <w:t>First Created January 8, 2014</w:t>
      </w:r>
    </w:p>
    <w:p w:rsidR="00F21499" w:rsidRDefault="00F21499">
      <w:r>
        <w:t xml:space="preserve">The Risk Game has an API for installing more Artificial Intelligence engines to not only expand the capabilities of the game, but also to allow hacking by the user.  This will expand the amount of enjoyment beyond just sitting in front of the computer </w:t>
      </w:r>
      <w:proofErr w:type="spellStart"/>
      <w:r>
        <w:t>veging</w:t>
      </w:r>
      <w:proofErr w:type="spellEnd"/>
      <w:r>
        <w:t xml:space="preserve"> out while mindlessly playing a game.  You will be able to create your own AI and pit it against the existing AIs as well as </w:t>
      </w:r>
      <w:proofErr w:type="spellStart"/>
      <w:r>
        <w:t>your self</w:t>
      </w:r>
      <w:proofErr w:type="spellEnd"/>
      <w:r>
        <w:t>.</w:t>
      </w:r>
    </w:p>
    <w:p w:rsidR="00F21499" w:rsidRDefault="00F21499">
      <w:r>
        <w:t xml:space="preserve">All of the API calls use </w:t>
      </w:r>
      <w:proofErr w:type="gramStart"/>
      <w:r>
        <w:t>standard  C</w:t>
      </w:r>
      <w:proofErr w:type="gramEnd"/>
      <w:r>
        <w:t xml:space="preserve"> calling conventions and naming.  Sorry, no C++ interfacing.  I do this so that any C compiler may be used to write the code.  Naming conventions for C++ vary widely not only from vendor to vendor, but also even version to version.  The compiler I used for this project is Visual C++ 6.0.  This is a little long in the tooth, since this is the compiler that was released for use with Windows NT and Windows 98.  </w:t>
      </w:r>
      <w:proofErr w:type="gramStart"/>
      <w:r>
        <w:t xml:space="preserve">Using standard C naming means that you can even use </w:t>
      </w:r>
      <w:proofErr w:type="spellStart"/>
      <w:r>
        <w:t>gcc</w:t>
      </w:r>
      <w:proofErr w:type="spellEnd"/>
      <w:r>
        <w:t xml:space="preserve"> if you wish to write your </w:t>
      </w:r>
      <w:proofErr w:type="spellStart"/>
      <w:r>
        <w:t>dll</w:t>
      </w:r>
      <w:proofErr w:type="spellEnd"/>
      <w:r>
        <w:t>.</w:t>
      </w:r>
      <w:proofErr w:type="gramEnd"/>
    </w:p>
    <w:p w:rsidR="00F21499" w:rsidRDefault="00F21499">
      <w:r>
        <w:t>All export functions should be declared as extern “C” if you are using C++ to write the code.  If you look in my files, you will see that this is what I did.</w:t>
      </w:r>
    </w:p>
    <w:p w:rsidR="00F21499" w:rsidRPr="009F3FB8" w:rsidRDefault="009F3FB8">
      <w:pPr>
        <w:rPr>
          <w:b/>
          <w:sz w:val="28"/>
        </w:rPr>
      </w:pPr>
      <w:r w:rsidRPr="009F3FB8">
        <w:rPr>
          <w:b/>
          <w:sz w:val="28"/>
        </w:rPr>
        <w:t>Interface Functions</w:t>
      </w:r>
    </w:p>
    <w:p w:rsidR="009F3FB8" w:rsidRPr="009F3FB8" w:rsidRDefault="009F3FB8">
      <w:pPr>
        <w:rPr>
          <w:b/>
        </w:rPr>
      </w:pPr>
      <w:proofErr w:type="gramStart"/>
      <w:r w:rsidRPr="009F3FB8">
        <w:rPr>
          <w:b/>
        </w:rPr>
        <w:t>void</w:t>
      </w:r>
      <w:proofErr w:type="gramEnd"/>
      <w:r w:rsidRPr="009F3FB8">
        <w:rPr>
          <w:b/>
        </w:rPr>
        <w:t xml:space="preserve"> *</w:t>
      </w:r>
      <w:proofErr w:type="spellStart"/>
      <w:r w:rsidRPr="009F3FB8">
        <w:rPr>
          <w:b/>
        </w:rPr>
        <w:t>GetParams</w:t>
      </w:r>
      <w:proofErr w:type="spellEnd"/>
      <w:r w:rsidRPr="009F3FB8">
        <w:rPr>
          <w:b/>
        </w:rPr>
        <w:t>(void);</w:t>
      </w:r>
    </w:p>
    <w:p w:rsidR="009F3FB8" w:rsidRDefault="009F3FB8">
      <w:r>
        <w:tab/>
        <w:t xml:space="preserve">This function is used to get a pointer to the default parameters for the AI evaluation functions.  It is these parameters that are used to adjust the weighting of all the things that the evaluation function uses to make its decisions.  It is assumed that the default values are the best that they can be, but this may not be true.  For example, when you first write the AI, you have no idea really just exactly what these values should be.  You may have a pretty good idea, but there may be some optimal value that may surprise even you. </w:t>
      </w:r>
    </w:p>
    <w:p w:rsidR="009F3FB8" w:rsidRPr="009F3FB8" w:rsidRDefault="009F3FB8">
      <w:pPr>
        <w:rPr>
          <w:b/>
        </w:rPr>
      </w:pPr>
      <w:proofErr w:type="spellStart"/>
      <w:proofErr w:type="gramStart"/>
      <w:r w:rsidRPr="009F3FB8">
        <w:rPr>
          <w:b/>
        </w:rPr>
        <w:t>int</w:t>
      </w:r>
      <w:proofErr w:type="spellEnd"/>
      <w:proofErr w:type="gramEnd"/>
      <w:r w:rsidRPr="009F3FB8">
        <w:rPr>
          <w:b/>
        </w:rPr>
        <w:t xml:space="preserve"> </w:t>
      </w:r>
      <w:proofErr w:type="spellStart"/>
      <w:r w:rsidRPr="009F3FB8">
        <w:rPr>
          <w:b/>
        </w:rPr>
        <w:t>GetParamSize</w:t>
      </w:r>
      <w:proofErr w:type="spellEnd"/>
      <w:r w:rsidRPr="009F3FB8">
        <w:rPr>
          <w:b/>
        </w:rPr>
        <w:t>(void)</w:t>
      </w:r>
    </w:p>
    <w:p w:rsidR="009F3FB8" w:rsidRDefault="009F3FB8">
      <w:r>
        <w:tab/>
        <w:t>This function is used to get the size in bytes of the parameter of interest.</w:t>
      </w:r>
    </w:p>
    <w:p w:rsidR="009F3FB8" w:rsidRPr="009F3FB8" w:rsidRDefault="009F3FB8">
      <w:pPr>
        <w:rPr>
          <w:b/>
        </w:rPr>
      </w:pPr>
      <w:proofErr w:type="spellStart"/>
      <w:proofErr w:type="gramStart"/>
      <w:r w:rsidRPr="009F3FB8">
        <w:rPr>
          <w:b/>
        </w:rPr>
        <w:t>int</w:t>
      </w:r>
      <w:proofErr w:type="spellEnd"/>
      <w:proofErr w:type="gramEnd"/>
      <w:r w:rsidRPr="009F3FB8">
        <w:rPr>
          <w:b/>
        </w:rPr>
        <w:t xml:space="preserve"> </w:t>
      </w:r>
      <w:proofErr w:type="spellStart"/>
      <w:r w:rsidRPr="009F3FB8">
        <w:rPr>
          <w:b/>
        </w:rPr>
        <w:t>GetParamIndex</w:t>
      </w:r>
      <w:proofErr w:type="spellEnd"/>
      <w:r w:rsidRPr="009F3FB8">
        <w:rPr>
          <w:b/>
        </w:rPr>
        <w:t>(</w:t>
      </w:r>
      <w:proofErr w:type="spellStart"/>
      <w:r w:rsidRPr="009F3FB8">
        <w:rPr>
          <w:b/>
        </w:rPr>
        <w:t>int</w:t>
      </w:r>
      <w:proofErr w:type="spellEnd"/>
      <w:r w:rsidRPr="009F3FB8">
        <w:rPr>
          <w:b/>
        </w:rPr>
        <w:t xml:space="preserve"> </w:t>
      </w:r>
      <w:proofErr w:type="spellStart"/>
      <w:r w:rsidRPr="009F3FB8">
        <w:rPr>
          <w:b/>
        </w:rPr>
        <w:t>ParamNumber</w:t>
      </w:r>
      <w:proofErr w:type="spellEnd"/>
      <w:r w:rsidRPr="009F3FB8">
        <w:rPr>
          <w:b/>
        </w:rPr>
        <w:t>);</w:t>
      </w:r>
    </w:p>
    <w:p w:rsidR="009F3FB8" w:rsidRDefault="009F3FB8">
      <w:r>
        <w:tab/>
        <w:t>This function is used to the get byte index of the nth parameter.</w:t>
      </w:r>
    </w:p>
    <w:p w:rsidR="009F3FB8" w:rsidRPr="009F3FB8" w:rsidRDefault="009F3FB8">
      <w:pPr>
        <w:rPr>
          <w:b/>
        </w:rPr>
      </w:pPr>
      <w:proofErr w:type="spellStart"/>
      <w:proofErr w:type="gramStart"/>
      <w:r w:rsidRPr="009F3FB8">
        <w:rPr>
          <w:b/>
        </w:rPr>
        <w:t>int</w:t>
      </w:r>
      <w:proofErr w:type="spellEnd"/>
      <w:proofErr w:type="gramEnd"/>
      <w:r w:rsidRPr="009F3FB8">
        <w:rPr>
          <w:b/>
        </w:rPr>
        <w:t xml:space="preserve"> </w:t>
      </w:r>
      <w:proofErr w:type="spellStart"/>
      <w:r w:rsidRPr="009F3FB8">
        <w:rPr>
          <w:b/>
        </w:rPr>
        <w:t>GetTotalParams</w:t>
      </w:r>
      <w:proofErr w:type="spellEnd"/>
      <w:r w:rsidRPr="009F3FB8">
        <w:rPr>
          <w:b/>
        </w:rPr>
        <w:t>(void)</w:t>
      </w:r>
    </w:p>
    <w:p w:rsidR="009F3FB8" w:rsidRDefault="009F3FB8">
      <w:r>
        <w:tab/>
        <w:t>This function returns the total number of parameters in the parameter table.</w:t>
      </w:r>
    </w:p>
    <w:p w:rsidR="009F3FB8" w:rsidRPr="009F3FB8" w:rsidRDefault="009F3FB8">
      <w:pPr>
        <w:rPr>
          <w:b/>
        </w:rPr>
      </w:pPr>
      <w:proofErr w:type="spellStart"/>
      <w:proofErr w:type="gramStart"/>
      <w:r w:rsidRPr="009F3FB8">
        <w:rPr>
          <w:b/>
        </w:rPr>
        <w:t>int</w:t>
      </w:r>
      <w:proofErr w:type="spellEnd"/>
      <w:proofErr w:type="gramEnd"/>
      <w:r w:rsidRPr="009F3FB8">
        <w:rPr>
          <w:b/>
        </w:rPr>
        <w:t xml:space="preserve"> </w:t>
      </w:r>
      <w:proofErr w:type="spellStart"/>
      <w:r w:rsidRPr="009F3FB8">
        <w:rPr>
          <w:b/>
        </w:rPr>
        <w:t>SetParameter</w:t>
      </w:r>
      <w:proofErr w:type="spellEnd"/>
      <w:r w:rsidRPr="009F3FB8">
        <w:rPr>
          <w:b/>
        </w:rPr>
        <w:t>(void *</w:t>
      </w:r>
      <w:proofErr w:type="spellStart"/>
      <w:r w:rsidRPr="009F3FB8">
        <w:rPr>
          <w:b/>
        </w:rPr>
        <w:t>pParams</w:t>
      </w:r>
      <w:proofErr w:type="spellEnd"/>
      <w:r w:rsidRPr="009F3FB8">
        <w:rPr>
          <w:b/>
        </w:rPr>
        <w:t xml:space="preserve">, </w:t>
      </w:r>
      <w:proofErr w:type="spellStart"/>
      <w:r w:rsidRPr="009F3FB8">
        <w:rPr>
          <w:b/>
        </w:rPr>
        <w:t>int</w:t>
      </w:r>
      <w:proofErr w:type="spellEnd"/>
      <w:r w:rsidRPr="009F3FB8">
        <w:rPr>
          <w:b/>
        </w:rPr>
        <w:t xml:space="preserve"> </w:t>
      </w:r>
      <w:proofErr w:type="spellStart"/>
      <w:r w:rsidRPr="009F3FB8">
        <w:rPr>
          <w:b/>
        </w:rPr>
        <w:t>ParamNumber</w:t>
      </w:r>
      <w:proofErr w:type="spellEnd"/>
      <w:r w:rsidRPr="009F3FB8">
        <w:rPr>
          <w:b/>
        </w:rPr>
        <w:t>, long value);</w:t>
      </w:r>
    </w:p>
    <w:p w:rsidR="009F3FB8" w:rsidRDefault="009F3FB8">
      <w:r>
        <w:tab/>
        <w:t>This function is used to set a parameter in the parameter table.  The values are always passed as longs, but they may, or may not, be truncated by the DLL depending of the size of the parameter.</w:t>
      </w:r>
    </w:p>
    <w:p w:rsidR="009F3FB8" w:rsidRPr="009F3FB8" w:rsidRDefault="009F3FB8">
      <w:pPr>
        <w:rPr>
          <w:b/>
        </w:rPr>
      </w:pPr>
      <w:proofErr w:type="gramStart"/>
      <w:r w:rsidRPr="009F3FB8">
        <w:rPr>
          <w:b/>
        </w:rPr>
        <w:lastRenderedPageBreak/>
        <w:t>void</w:t>
      </w:r>
      <w:proofErr w:type="gramEnd"/>
      <w:r w:rsidRPr="009F3FB8">
        <w:rPr>
          <w:b/>
        </w:rPr>
        <w:t xml:space="preserve"> </w:t>
      </w:r>
      <w:proofErr w:type="spellStart"/>
      <w:r w:rsidRPr="009F3FB8">
        <w:rPr>
          <w:b/>
        </w:rPr>
        <w:t>EditParamDLG</w:t>
      </w:r>
      <w:proofErr w:type="spellEnd"/>
      <w:r w:rsidRPr="009F3FB8">
        <w:rPr>
          <w:b/>
        </w:rPr>
        <w:t>(void *</w:t>
      </w:r>
      <w:proofErr w:type="spellStart"/>
      <w:r w:rsidRPr="009F3FB8">
        <w:rPr>
          <w:b/>
        </w:rPr>
        <w:t>pParams</w:t>
      </w:r>
      <w:proofErr w:type="spellEnd"/>
      <w:r w:rsidRPr="009F3FB8">
        <w:rPr>
          <w:b/>
        </w:rPr>
        <w:t>);</w:t>
      </w:r>
    </w:p>
    <w:p w:rsidR="009F3FB8" w:rsidRDefault="009F3FB8">
      <w:r>
        <w:t>This function is used to start up a Dialog Box for editing the parameters for the AI.  The parameter is a pointer to the parameter block you want to edit.  If the OK button is clicked, then the parameter block is updated.</w:t>
      </w:r>
    </w:p>
    <w:p w:rsidR="00FC504A" w:rsidRPr="00FC504A" w:rsidRDefault="00FC504A" w:rsidP="00FC504A">
      <w:pPr>
        <w:rPr>
          <w:b/>
        </w:rPr>
      </w:pPr>
      <w:proofErr w:type="spellStart"/>
      <w:r w:rsidRPr="00FC504A">
        <w:rPr>
          <w:b/>
        </w:rPr>
        <w:t>CMapTerritory</w:t>
      </w:r>
      <w:proofErr w:type="spellEnd"/>
      <w:r w:rsidRPr="00FC504A">
        <w:rPr>
          <w:b/>
        </w:rPr>
        <w:t xml:space="preserve"> *</w:t>
      </w:r>
      <w:proofErr w:type="gramStart"/>
      <w:r w:rsidRPr="00FC504A">
        <w:rPr>
          <w:b/>
        </w:rPr>
        <w:t>Attack(</w:t>
      </w:r>
      <w:proofErr w:type="gramEnd"/>
      <w:r w:rsidRPr="00FC504A">
        <w:rPr>
          <w:b/>
        </w:rPr>
        <w:t>void *</w:t>
      </w:r>
      <w:proofErr w:type="spellStart"/>
      <w:r w:rsidRPr="00FC504A">
        <w:rPr>
          <w:b/>
        </w:rPr>
        <w:t>pParam</w:t>
      </w:r>
      <w:proofErr w:type="spellEnd"/>
      <w:r w:rsidRPr="00FC504A">
        <w:rPr>
          <w:b/>
        </w:rPr>
        <w:t xml:space="preserve">, </w:t>
      </w:r>
      <w:proofErr w:type="spellStart"/>
      <w:r w:rsidRPr="00FC504A">
        <w:rPr>
          <w:b/>
        </w:rPr>
        <w:t>CMap</w:t>
      </w:r>
      <w:proofErr w:type="spellEnd"/>
      <w:r w:rsidRPr="00FC504A">
        <w:rPr>
          <w:b/>
        </w:rPr>
        <w:t xml:space="preserve"> *</w:t>
      </w:r>
      <w:proofErr w:type="spellStart"/>
      <w:r w:rsidRPr="00FC504A">
        <w:rPr>
          <w:b/>
        </w:rPr>
        <w:t>pM</w:t>
      </w:r>
      <w:proofErr w:type="spellEnd"/>
      <w:r w:rsidRPr="00FC504A">
        <w:rPr>
          <w:b/>
        </w:rPr>
        <w:t xml:space="preserve">, </w:t>
      </w:r>
      <w:proofErr w:type="spellStart"/>
      <w:r w:rsidRPr="00FC504A">
        <w:rPr>
          <w:b/>
        </w:rPr>
        <w:t>CPlayer</w:t>
      </w:r>
      <w:proofErr w:type="spellEnd"/>
      <w:r w:rsidRPr="00FC504A">
        <w:rPr>
          <w:b/>
        </w:rPr>
        <w:t xml:space="preserve"> *</w:t>
      </w:r>
      <w:proofErr w:type="spellStart"/>
      <w:r w:rsidRPr="00FC504A">
        <w:rPr>
          <w:b/>
        </w:rPr>
        <w:t>pPlayer</w:t>
      </w:r>
      <w:proofErr w:type="spellEnd"/>
      <w:r w:rsidRPr="00FC504A">
        <w:rPr>
          <w:b/>
        </w:rPr>
        <w:t>);</w:t>
      </w:r>
    </w:p>
    <w:p w:rsidR="00FC504A" w:rsidRDefault="00FC504A" w:rsidP="00FC504A">
      <w:r>
        <w:t xml:space="preserve">This function is used to select a territory to attack.  If the function decides that it is a bad idea to attack, it returns NULL.  Parameter </w:t>
      </w:r>
      <w:proofErr w:type="spellStart"/>
      <w:r>
        <w:t>pParam</w:t>
      </w:r>
      <w:proofErr w:type="spellEnd"/>
      <w:r>
        <w:t xml:space="preserve"> is a pointer to the parameter block that sets the weighting for the decisions, </w:t>
      </w:r>
      <w:proofErr w:type="spellStart"/>
      <w:r>
        <w:t>pM</w:t>
      </w:r>
      <w:proofErr w:type="spellEnd"/>
      <w:r>
        <w:t xml:space="preserve"> is a pointer to the game map</w:t>
      </w:r>
      <w:proofErr w:type="gramStart"/>
      <w:r>
        <w:t>,  and</w:t>
      </w:r>
      <w:proofErr w:type="gramEnd"/>
      <w:r>
        <w:t xml:space="preserve"> </w:t>
      </w:r>
      <w:proofErr w:type="spellStart"/>
      <w:r>
        <w:t>pPlayer</w:t>
      </w:r>
      <w:proofErr w:type="spellEnd"/>
      <w:r>
        <w:t xml:space="preserve"> is a pointer to the player whose turn it is.</w:t>
      </w:r>
    </w:p>
    <w:p w:rsidR="00FC504A" w:rsidRPr="00FC504A" w:rsidRDefault="00FC504A" w:rsidP="00FC504A">
      <w:pPr>
        <w:rPr>
          <w:b/>
        </w:rPr>
      </w:pPr>
      <w:proofErr w:type="spellStart"/>
      <w:r w:rsidRPr="00FC504A">
        <w:rPr>
          <w:b/>
        </w:rPr>
        <w:t>CMapTerritory</w:t>
      </w:r>
      <w:proofErr w:type="spellEnd"/>
      <w:r w:rsidRPr="00FC504A">
        <w:rPr>
          <w:b/>
        </w:rPr>
        <w:t xml:space="preserve"> *</w:t>
      </w:r>
      <w:proofErr w:type="spellStart"/>
      <w:proofErr w:type="gramStart"/>
      <w:r w:rsidRPr="00FC504A">
        <w:rPr>
          <w:b/>
        </w:rPr>
        <w:t>AttackFrom</w:t>
      </w:r>
      <w:proofErr w:type="spellEnd"/>
      <w:r w:rsidRPr="00FC504A">
        <w:rPr>
          <w:b/>
        </w:rPr>
        <w:t>(</w:t>
      </w:r>
      <w:proofErr w:type="gramEnd"/>
      <w:r w:rsidRPr="00FC504A">
        <w:rPr>
          <w:b/>
        </w:rPr>
        <w:t>void *</w:t>
      </w:r>
      <w:proofErr w:type="spellStart"/>
      <w:r w:rsidRPr="00FC504A">
        <w:rPr>
          <w:b/>
        </w:rPr>
        <w:t>pParam</w:t>
      </w:r>
      <w:proofErr w:type="spellEnd"/>
      <w:r w:rsidRPr="00FC504A">
        <w:rPr>
          <w:b/>
        </w:rPr>
        <w:t xml:space="preserve">, </w:t>
      </w:r>
      <w:proofErr w:type="spellStart"/>
      <w:r w:rsidRPr="00FC504A">
        <w:rPr>
          <w:b/>
        </w:rPr>
        <w:t>CMap</w:t>
      </w:r>
      <w:proofErr w:type="spellEnd"/>
      <w:r w:rsidRPr="00FC504A">
        <w:rPr>
          <w:b/>
        </w:rPr>
        <w:t xml:space="preserve"> *</w:t>
      </w:r>
      <w:proofErr w:type="spellStart"/>
      <w:r w:rsidRPr="00FC504A">
        <w:rPr>
          <w:b/>
        </w:rPr>
        <w:t>pM</w:t>
      </w:r>
      <w:proofErr w:type="spellEnd"/>
      <w:r w:rsidRPr="00FC504A">
        <w:rPr>
          <w:b/>
        </w:rPr>
        <w:t xml:space="preserve">, </w:t>
      </w:r>
      <w:proofErr w:type="spellStart"/>
      <w:r w:rsidRPr="00FC504A">
        <w:rPr>
          <w:b/>
        </w:rPr>
        <w:t>CPlayer</w:t>
      </w:r>
      <w:proofErr w:type="spellEnd"/>
      <w:r w:rsidRPr="00FC504A">
        <w:rPr>
          <w:b/>
        </w:rPr>
        <w:t xml:space="preserve"> *</w:t>
      </w:r>
      <w:proofErr w:type="spellStart"/>
      <w:r w:rsidRPr="00FC504A">
        <w:rPr>
          <w:b/>
        </w:rPr>
        <w:t>pPlayer,CMapTerritory</w:t>
      </w:r>
      <w:proofErr w:type="spellEnd"/>
      <w:r w:rsidRPr="00FC504A">
        <w:rPr>
          <w:b/>
        </w:rPr>
        <w:t xml:space="preserve"> *</w:t>
      </w:r>
      <w:proofErr w:type="spellStart"/>
      <w:r w:rsidRPr="00FC504A">
        <w:rPr>
          <w:b/>
        </w:rPr>
        <w:t>pAT</w:t>
      </w:r>
      <w:proofErr w:type="spellEnd"/>
      <w:r w:rsidRPr="00FC504A">
        <w:rPr>
          <w:b/>
        </w:rPr>
        <w:t>);</w:t>
      </w:r>
      <w:r w:rsidRPr="00FC504A">
        <w:rPr>
          <w:b/>
        </w:rPr>
        <w:tab/>
      </w:r>
    </w:p>
    <w:p w:rsidR="00FC504A" w:rsidRDefault="00FC504A" w:rsidP="00FC504A">
      <w:r>
        <w:t xml:space="preserve">This function is used to figure out from which territory the attack is to be carried out.  If this function returns </w:t>
      </w:r>
      <w:proofErr w:type="gramStart"/>
      <w:r>
        <w:t>NULL, that</w:t>
      </w:r>
      <w:proofErr w:type="gramEnd"/>
      <w:r>
        <w:t xml:space="preserve"> indicates that the attack is to be called off.  In other words, the AI has chickened out.  This function is called </w:t>
      </w:r>
      <w:proofErr w:type="gramStart"/>
      <w:r>
        <w:t>after each iteration</w:t>
      </w:r>
      <w:proofErr w:type="gramEnd"/>
      <w:r>
        <w:t xml:space="preserve"> of the attack, so the AI can decide to switch territories to attack from, as well as cancelling the attack. </w:t>
      </w:r>
    </w:p>
    <w:p w:rsidR="00FC504A" w:rsidRDefault="00FC504A" w:rsidP="00FC504A">
      <w:r>
        <w:t>Parameters:</w:t>
      </w:r>
    </w:p>
    <w:p w:rsidR="00FC504A" w:rsidRDefault="00FC504A" w:rsidP="00FC504A">
      <w:r>
        <w:tab/>
      </w:r>
      <w:proofErr w:type="spellStart"/>
      <w:proofErr w:type="gramStart"/>
      <w:r>
        <w:t>pParam</w:t>
      </w:r>
      <w:proofErr w:type="spellEnd"/>
      <w:proofErr w:type="gramEnd"/>
      <w:r>
        <w:t>…..pointer to the parameter block to use for the attack.</w:t>
      </w:r>
    </w:p>
    <w:p w:rsidR="00FC504A" w:rsidRDefault="00FC504A" w:rsidP="00FC504A">
      <w:r>
        <w:tab/>
      </w:r>
      <w:proofErr w:type="spellStart"/>
      <w:proofErr w:type="gramStart"/>
      <w:r>
        <w:t>pM</w:t>
      </w:r>
      <w:proofErr w:type="spellEnd"/>
      <w:proofErr w:type="gramEnd"/>
      <w:r>
        <w:tab/>
        <w:t>pointer to the game map.</w:t>
      </w:r>
    </w:p>
    <w:p w:rsidR="00FC504A" w:rsidRDefault="00FC504A" w:rsidP="00FC504A">
      <w:r>
        <w:tab/>
      </w:r>
      <w:proofErr w:type="spellStart"/>
      <w:proofErr w:type="gramStart"/>
      <w:r>
        <w:t>pPlayer</w:t>
      </w:r>
      <w:proofErr w:type="spellEnd"/>
      <w:proofErr w:type="gramEnd"/>
      <w:r>
        <w:tab/>
        <w:t>pointer to the player whose turn it is</w:t>
      </w:r>
    </w:p>
    <w:p w:rsidR="00FC504A" w:rsidRDefault="00FC504A" w:rsidP="00FC504A">
      <w:r>
        <w:tab/>
      </w:r>
      <w:proofErr w:type="spellStart"/>
      <w:proofErr w:type="gramStart"/>
      <w:r>
        <w:t>pAT</w:t>
      </w:r>
      <w:proofErr w:type="spellEnd"/>
      <w:proofErr w:type="gramEnd"/>
      <w:r>
        <w:tab/>
        <w:t>pointer to the territory being attacked</w:t>
      </w:r>
    </w:p>
    <w:p w:rsidR="00FC504A" w:rsidRDefault="00FC504A" w:rsidP="00FC504A">
      <w:r>
        <w:tab/>
      </w:r>
      <w:proofErr w:type="gramStart"/>
      <w:r>
        <w:t>return</w:t>
      </w:r>
      <w:proofErr w:type="gramEnd"/>
      <w:r>
        <w:t xml:space="preserve"> value</w:t>
      </w:r>
    </w:p>
    <w:p w:rsidR="00FC504A" w:rsidRDefault="00FC504A" w:rsidP="00FC504A">
      <w:r>
        <w:tab/>
      </w:r>
      <w:r>
        <w:tab/>
        <w:t>NULL is attack is called off</w:t>
      </w:r>
    </w:p>
    <w:p w:rsidR="00FC504A" w:rsidRDefault="00FC504A" w:rsidP="00FC504A">
      <w:r>
        <w:tab/>
      </w:r>
      <w:r>
        <w:tab/>
      </w:r>
      <w:proofErr w:type="gramStart"/>
      <w:r>
        <w:t>Otherwise a pointer to the territory to attack from.</w:t>
      </w:r>
      <w:proofErr w:type="gramEnd"/>
    </w:p>
    <w:p w:rsidR="00FC504A" w:rsidRPr="00FC504A" w:rsidRDefault="00FC504A" w:rsidP="00FC504A">
      <w:pPr>
        <w:rPr>
          <w:b/>
        </w:rPr>
      </w:pPr>
      <w:proofErr w:type="spellStart"/>
      <w:r w:rsidRPr="00FC504A">
        <w:rPr>
          <w:b/>
        </w:rPr>
        <w:t>CMapTerritory</w:t>
      </w:r>
      <w:proofErr w:type="spellEnd"/>
      <w:r w:rsidRPr="00FC504A">
        <w:rPr>
          <w:b/>
        </w:rPr>
        <w:t xml:space="preserve"> *</w:t>
      </w:r>
      <w:proofErr w:type="gramStart"/>
      <w:r w:rsidRPr="00FC504A">
        <w:rPr>
          <w:b/>
        </w:rPr>
        <w:t>Choose(</w:t>
      </w:r>
      <w:proofErr w:type="gramEnd"/>
      <w:r w:rsidRPr="00FC504A">
        <w:rPr>
          <w:b/>
        </w:rPr>
        <w:t>void *</w:t>
      </w:r>
      <w:proofErr w:type="spellStart"/>
      <w:r w:rsidRPr="00FC504A">
        <w:rPr>
          <w:b/>
        </w:rPr>
        <w:t>pParam</w:t>
      </w:r>
      <w:proofErr w:type="spellEnd"/>
      <w:r w:rsidRPr="00FC504A">
        <w:rPr>
          <w:b/>
        </w:rPr>
        <w:t xml:space="preserve">, </w:t>
      </w:r>
      <w:proofErr w:type="spellStart"/>
      <w:r w:rsidRPr="00FC504A">
        <w:rPr>
          <w:b/>
        </w:rPr>
        <w:t>CMap</w:t>
      </w:r>
      <w:proofErr w:type="spellEnd"/>
      <w:r w:rsidRPr="00FC504A">
        <w:rPr>
          <w:b/>
        </w:rPr>
        <w:t xml:space="preserve"> *</w:t>
      </w:r>
      <w:proofErr w:type="spellStart"/>
      <w:r w:rsidRPr="00FC504A">
        <w:rPr>
          <w:b/>
        </w:rPr>
        <w:t>pM</w:t>
      </w:r>
      <w:proofErr w:type="spellEnd"/>
      <w:r w:rsidRPr="00FC504A">
        <w:rPr>
          <w:b/>
        </w:rPr>
        <w:t>);</w:t>
      </w:r>
    </w:p>
    <w:p w:rsidR="00FC504A" w:rsidRDefault="00FC504A" w:rsidP="00FC504A">
      <w:r>
        <w:t>This function is used to select a territory during the game setup.  The player only gets to select one territory, so no cheating.</w:t>
      </w:r>
    </w:p>
    <w:p w:rsidR="00FC504A" w:rsidRDefault="00FC504A" w:rsidP="00FC504A">
      <w:r>
        <w:t>Parameters:</w:t>
      </w:r>
    </w:p>
    <w:p w:rsidR="00FC504A" w:rsidRDefault="00FC504A" w:rsidP="00FC504A">
      <w:r>
        <w:tab/>
      </w:r>
      <w:proofErr w:type="spellStart"/>
      <w:proofErr w:type="gramStart"/>
      <w:r>
        <w:t>pParam</w:t>
      </w:r>
      <w:proofErr w:type="spellEnd"/>
      <w:proofErr w:type="gramEnd"/>
      <w:r>
        <w:tab/>
      </w:r>
      <w:r>
        <w:tab/>
        <w:t>pointer to parameter block used to make choice</w:t>
      </w:r>
    </w:p>
    <w:p w:rsidR="00FC504A" w:rsidRDefault="00FC504A" w:rsidP="00FC504A">
      <w:r>
        <w:tab/>
      </w:r>
      <w:proofErr w:type="spellStart"/>
      <w:proofErr w:type="gramStart"/>
      <w:r>
        <w:t>pM</w:t>
      </w:r>
      <w:proofErr w:type="spellEnd"/>
      <w:proofErr w:type="gramEnd"/>
      <w:r>
        <w:tab/>
      </w:r>
      <w:r>
        <w:tab/>
        <w:t>pointer to the game map</w:t>
      </w:r>
    </w:p>
    <w:p w:rsidR="00FC504A" w:rsidRDefault="00FC504A" w:rsidP="00FC504A"/>
    <w:p w:rsidR="00FC504A" w:rsidRDefault="00FC504A" w:rsidP="00FC504A">
      <w:proofErr w:type="gramStart"/>
      <w:r>
        <w:t>returns</w:t>
      </w:r>
      <w:proofErr w:type="gramEnd"/>
      <w:r>
        <w:t>:</w:t>
      </w:r>
    </w:p>
    <w:p w:rsidR="00FC504A" w:rsidRDefault="00FC504A" w:rsidP="00FC504A">
      <w:r>
        <w:lastRenderedPageBreak/>
        <w:tab/>
      </w:r>
      <w:proofErr w:type="gramStart"/>
      <w:r>
        <w:t>A pointer to the chosen territory.</w:t>
      </w:r>
      <w:proofErr w:type="gramEnd"/>
    </w:p>
    <w:p w:rsidR="00FC504A" w:rsidRPr="00CE0731" w:rsidRDefault="00FC504A" w:rsidP="00FC504A">
      <w:pPr>
        <w:rPr>
          <w:b/>
        </w:rPr>
      </w:pPr>
      <w:proofErr w:type="spellStart"/>
      <w:proofErr w:type="gramStart"/>
      <w:r w:rsidRPr="00CE0731">
        <w:rPr>
          <w:b/>
        </w:rPr>
        <w:t>int</w:t>
      </w:r>
      <w:proofErr w:type="spellEnd"/>
      <w:proofErr w:type="gramEnd"/>
      <w:r w:rsidRPr="00CE0731">
        <w:rPr>
          <w:b/>
        </w:rPr>
        <w:t xml:space="preserve"> Place(void *</w:t>
      </w:r>
      <w:proofErr w:type="spellStart"/>
      <w:r w:rsidRPr="00CE0731">
        <w:rPr>
          <w:b/>
        </w:rPr>
        <w:t>pParam</w:t>
      </w:r>
      <w:proofErr w:type="spellEnd"/>
      <w:r w:rsidRPr="00CE0731">
        <w:rPr>
          <w:b/>
        </w:rPr>
        <w:t xml:space="preserve">, </w:t>
      </w:r>
      <w:proofErr w:type="spellStart"/>
      <w:r w:rsidR="00CE0731" w:rsidRPr="00CE0731">
        <w:rPr>
          <w:b/>
        </w:rPr>
        <w:t>CMap</w:t>
      </w:r>
      <w:proofErr w:type="spellEnd"/>
      <w:r w:rsidR="00CE0731" w:rsidRPr="00CE0731">
        <w:rPr>
          <w:b/>
        </w:rPr>
        <w:t xml:space="preserve"> *</w:t>
      </w:r>
      <w:proofErr w:type="spellStart"/>
      <w:r w:rsidR="00CE0731" w:rsidRPr="00CE0731">
        <w:rPr>
          <w:b/>
        </w:rPr>
        <w:t>pM</w:t>
      </w:r>
      <w:proofErr w:type="spellEnd"/>
      <w:r w:rsidR="00CE0731" w:rsidRPr="00CE0731">
        <w:rPr>
          <w:b/>
        </w:rPr>
        <w:t xml:space="preserve">, </w:t>
      </w:r>
      <w:proofErr w:type="spellStart"/>
      <w:r w:rsidR="00CE0731" w:rsidRPr="00CE0731">
        <w:rPr>
          <w:b/>
        </w:rPr>
        <w:t>CPlayer</w:t>
      </w:r>
      <w:proofErr w:type="spellEnd"/>
      <w:r w:rsidR="00CE0731" w:rsidRPr="00CE0731">
        <w:rPr>
          <w:b/>
        </w:rPr>
        <w:t xml:space="preserve"> *</w:t>
      </w:r>
      <w:proofErr w:type="spellStart"/>
      <w:r w:rsidR="00CE0731" w:rsidRPr="00CE0731">
        <w:rPr>
          <w:b/>
        </w:rPr>
        <w:t>pPlayer</w:t>
      </w:r>
      <w:proofErr w:type="spellEnd"/>
      <w:r w:rsidR="00CE0731" w:rsidRPr="00CE0731">
        <w:rPr>
          <w:b/>
        </w:rPr>
        <w:t>);</w:t>
      </w:r>
    </w:p>
    <w:p w:rsidR="00CE0731" w:rsidRDefault="00CE0731" w:rsidP="00FC504A">
      <w:r>
        <w:t xml:space="preserve">This </w:t>
      </w:r>
      <w:proofErr w:type="spellStart"/>
      <w:r>
        <w:t>fuction</w:t>
      </w:r>
      <w:proofErr w:type="spellEnd"/>
      <w:r>
        <w:t xml:space="preserve"> is used to place an asset onto a territory.</w:t>
      </w:r>
    </w:p>
    <w:p w:rsidR="00CE0731" w:rsidRDefault="00CE0731" w:rsidP="00FC504A">
      <w:r>
        <w:t>Parameters:</w:t>
      </w:r>
    </w:p>
    <w:p w:rsidR="00CE0731" w:rsidRDefault="00CE0731" w:rsidP="00FC504A">
      <w:r>
        <w:tab/>
      </w:r>
      <w:proofErr w:type="spellStart"/>
      <w:proofErr w:type="gramStart"/>
      <w:r>
        <w:t>pParam</w:t>
      </w:r>
      <w:proofErr w:type="spellEnd"/>
      <w:proofErr w:type="gramEnd"/>
      <w:r>
        <w:tab/>
      </w:r>
      <w:r>
        <w:tab/>
        <w:t>pointer to parameter block for AI</w:t>
      </w:r>
    </w:p>
    <w:p w:rsidR="00CE0731" w:rsidRDefault="00CE0731" w:rsidP="00FC504A">
      <w:r>
        <w:tab/>
      </w:r>
      <w:proofErr w:type="spellStart"/>
      <w:proofErr w:type="gramStart"/>
      <w:r>
        <w:t>pM</w:t>
      </w:r>
      <w:proofErr w:type="spellEnd"/>
      <w:proofErr w:type="gramEnd"/>
      <w:r>
        <w:tab/>
      </w:r>
      <w:r>
        <w:tab/>
        <w:t>pointer to the game map</w:t>
      </w:r>
    </w:p>
    <w:p w:rsidR="00CE0731" w:rsidRDefault="00CE0731" w:rsidP="00FC504A">
      <w:r>
        <w:tab/>
      </w:r>
      <w:proofErr w:type="spellStart"/>
      <w:proofErr w:type="gramStart"/>
      <w:r>
        <w:t>pPlayer</w:t>
      </w:r>
      <w:proofErr w:type="spellEnd"/>
      <w:proofErr w:type="gramEnd"/>
      <w:r>
        <w:tab/>
      </w:r>
      <w:r>
        <w:tab/>
        <w:t>pointer to player whose turn it is</w:t>
      </w:r>
    </w:p>
    <w:p w:rsidR="00CE0731" w:rsidRDefault="00CE0731" w:rsidP="00FC504A">
      <w:r>
        <w:t>Return Value:</w:t>
      </w:r>
    </w:p>
    <w:p w:rsidR="00CE0731" w:rsidRDefault="00CE0731" w:rsidP="00FC504A">
      <w:r>
        <w:tab/>
        <w:t>0 if there was nothing to place</w:t>
      </w:r>
    </w:p>
    <w:p w:rsidR="00CE0731" w:rsidRDefault="00CE0731" w:rsidP="00FC504A">
      <w:r>
        <w:tab/>
        <w:t>1 on success</w:t>
      </w:r>
    </w:p>
    <w:p w:rsidR="00CE0731" w:rsidRDefault="00CE0731" w:rsidP="00FC504A"/>
    <w:p w:rsidR="00FC504A" w:rsidRPr="001005E6" w:rsidRDefault="00FC504A" w:rsidP="00FC504A">
      <w:pPr>
        <w:rPr>
          <w:b/>
        </w:rPr>
      </w:pPr>
      <w:proofErr w:type="spellStart"/>
      <w:proofErr w:type="gramStart"/>
      <w:r w:rsidRPr="001005E6">
        <w:rPr>
          <w:b/>
        </w:rPr>
        <w:t>int</w:t>
      </w:r>
      <w:proofErr w:type="spellEnd"/>
      <w:proofErr w:type="gramEnd"/>
      <w:r w:rsidRPr="001005E6">
        <w:rPr>
          <w:b/>
        </w:rPr>
        <w:t xml:space="preserve"> Cards(</w:t>
      </w:r>
      <w:r w:rsidR="0081022E" w:rsidRPr="001005E6">
        <w:rPr>
          <w:b/>
        </w:rPr>
        <w:t>void *</w:t>
      </w:r>
      <w:proofErr w:type="spellStart"/>
      <w:r w:rsidR="0081022E" w:rsidRPr="001005E6">
        <w:rPr>
          <w:b/>
        </w:rPr>
        <w:t>pParam</w:t>
      </w:r>
      <w:proofErr w:type="spellEnd"/>
      <w:r w:rsidR="0081022E" w:rsidRPr="001005E6">
        <w:rPr>
          <w:b/>
        </w:rPr>
        <w:t xml:space="preserve">, </w:t>
      </w:r>
      <w:proofErr w:type="spellStart"/>
      <w:r w:rsidRPr="001005E6">
        <w:rPr>
          <w:b/>
        </w:rPr>
        <w:t>CMap</w:t>
      </w:r>
      <w:proofErr w:type="spellEnd"/>
      <w:r w:rsidRPr="001005E6">
        <w:rPr>
          <w:b/>
        </w:rPr>
        <w:t xml:space="preserve"> *</w:t>
      </w:r>
      <w:proofErr w:type="spellStart"/>
      <w:r w:rsidRPr="001005E6">
        <w:rPr>
          <w:b/>
        </w:rPr>
        <w:t>pM</w:t>
      </w:r>
      <w:proofErr w:type="spellEnd"/>
      <w:r w:rsidR="0081022E" w:rsidRPr="001005E6">
        <w:rPr>
          <w:b/>
        </w:rPr>
        <w:t xml:space="preserve">, </w:t>
      </w:r>
      <w:proofErr w:type="spellStart"/>
      <w:r w:rsidR="0081022E" w:rsidRPr="001005E6">
        <w:rPr>
          <w:b/>
        </w:rPr>
        <w:t>CPlayer</w:t>
      </w:r>
      <w:proofErr w:type="spellEnd"/>
      <w:r w:rsidR="0081022E" w:rsidRPr="001005E6">
        <w:rPr>
          <w:b/>
        </w:rPr>
        <w:t xml:space="preserve"> *</w:t>
      </w:r>
      <w:proofErr w:type="spellStart"/>
      <w:r w:rsidR="0081022E" w:rsidRPr="001005E6">
        <w:rPr>
          <w:b/>
        </w:rPr>
        <w:t>pPlayer</w:t>
      </w:r>
      <w:proofErr w:type="spellEnd"/>
      <w:r w:rsidR="0081022E" w:rsidRPr="001005E6">
        <w:rPr>
          <w:b/>
        </w:rPr>
        <w:t>);</w:t>
      </w:r>
    </w:p>
    <w:p w:rsidR="0081022E" w:rsidRDefault="0081022E" w:rsidP="00FC504A">
      <w:r>
        <w:t>This function is used to determine if risk cards are going to be turned in for a bonus.</w:t>
      </w:r>
    </w:p>
    <w:p w:rsidR="0081022E" w:rsidRDefault="0081022E" w:rsidP="00FC504A">
      <w:r>
        <w:t>Parameters:</w:t>
      </w:r>
    </w:p>
    <w:p w:rsidR="0081022E" w:rsidRDefault="0081022E" w:rsidP="00FC504A">
      <w:r>
        <w:tab/>
      </w:r>
      <w:proofErr w:type="spellStart"/>
      <w:proofErr w:type="gramStart"/>
      <w:r>
        <w:t>pParam</w:t>
      </w:r>
      <w:proofErr w:type="spellEnd"/>
      <w:proofErr w:type="gramEnd"/>
      <w:r>
        <w:tab/>
      </w:r>
      <w:r>
        <w:tab/>
        <w:t>pointer to the parameter block for this AI</w:t>
      </w:r>
    </w:p>
    <w:p w:rsidR="0081022E" w:rsidRDefault="0081022E" w:rsidP="00FC504A">
      <w:r>
        <w:tab/>
      </w:r>
      <w:proofErr w:type="spellStart"/>
      <w:proofErr w:type="gramStart"/>
      <w:r>
        <w:t>pM</w:t>
      </w:r>
      <w:proofErr w:type="spellEnd"/>
      <w:proofErr w:type="gramEnd"/>
      <w:r>
        <w:tab/>
      </w:r>
      <w:r>
        <w:tab/>
        <w:t>pointer to the game map</w:t>
      </w:r>
    </w:p>
    <w:p w:rsidR="0081022E" w:rsidRDefault="0081022E" w:rsidP="00FC504A">
      <w:r>
        <w:tab/>
      </w:r>
      <w:proofErr w:type="spellStart"/>
      <w:proofErr w:type="gramStart"/>
      <w:r>
        <w:t>pPlayer</w:t>
      </w:r>
      <w:proofErr w:type="spellEnd"/>
      <w:proofErr w:type="gramEnd"/>
      <w:r>
        <w:tab/>
      </w:r>
      <w:r>
        <w:tab/>
        <w:t xml:space="preserve">pointer  </w:t>
      </w:r>
      <w:proofErr w:type="spellStart"/>
      <w:r>
        <w:t>tho</w:t>
      </w:r>
      <w:proofErr w:type="spellEnd"/>
      <w:r>
        <w:t xml:space="preserve"> player whose turn it is</w:t>
      </w:r>
    </w:p>
    <w:p w:rsidR="0081022E" w:rsidRDefault="0081022E" w:rsidP="00FC504A">
      <w:r>
        <w:tab/>
        <w:t>Return Value:</w:t>
      </w:r>
    </w:p>
    <w:p w:rsidR="0081022E" w:rsidRDefault="0081022E" w:rsidP="00FC504A">
      <w:r>
        <w:tab/>
      </w:r>
      <w:r>
        <w:tab/>
        <w:t>TBD</w:t>
      </w:r>
    </w:p>
    <w:p w:rsidR="00FC504A" w:rsidRPr="009649D1" w:rsidRDefault="00FC504A" w:rsidP="00FC504A">
      <w:pPr>
        <w:rPr>
          <w:b/>
        </w:rPr>
      </w:pPr>
      <w:proofErr w:type="spellStart"/>
      <w:proofErr w:type="gramStart"/>
      <w:r w:rsidRPr="009649D1">
        <w:rPr>
          <w:b/>
        </w:rPr>
        <w:t>int</w:t>
      </w:r>
      <w:proofErr w:type="spellEnd"/>
      <w:proofErr w:type="gramEnd"/>
      <w:r w:rsidRPr="009649D1">
        <w:rPr>
          <w:b/>
        </w:rPr>
        <w:t xml:space="preserve"> </w:t>
      </w:r>
      <w:proofErr w:type="spellStart"/>
      <w:r w:rsidR="0081022E" w:rsidRPr="009649D1">
        <w:rPr>
          <w:b/>
        </w:rPr>
        <w:t>FreeMove</w:t>
      </w:r>
      <w:proofErr w:type="spellEnd"/>
      <w:r w:rsidRPr="009649D1">
        <w:rPr>
          <w:b/>
        </w:rPr>
        <w:t>(</w:t>
      </w:r>
      <w:r w:rsidR="0081022E" w:rsidRPr="009649D1">
        <w:rPr>
          <w:b/>
        </w:rPr>
        <w:t>void *</w:t>
      </w:r>
      <w:proofErr w:type="spellStart"/>
      <w:r w:rsidR="0081022E" w:rsidRPr="009649D1">
        <w:rPr>
          <w:b/>
        </w:rPr>
        <w:t>pParam</w:t>
      </w:r>
      <w:proofErr w:type="spellEnd"/>
      <w:r w:rsidR="0081022E" w:rsidRPr="009649D1">
        <w:rPr>
          <w:b/>
        </w:rPr>
        <w:t xml:space="preserve">, </w:t>
      </w:r>
      <w:proofErr w:type="spellStart"/>
      <w:r w:rsidRPr="009649D1">
        <w:rPr>
          <w:b/>
        </w:rPr>
        <w:t>CMap</w:t>
      </w:r>
      <w:proofErr w:type="spellEnd"/>
      <w:r w:rsidRPr="009649D1">
        <w:rPr>
          <w:b/>
        </w:rPr>
        <w:t xml:space="preserve"> *</w:t>
      </w:r>
      <w:proofErr w:type="spellStart"/>
      <w:r w:rsidRPr="009649D1">
        <w:rPr>
          <w:b/>
        </w:rPr>
        <w:t>pM,CPlayer</w:t>
      </w:r>
      <w:proofErr w:type="spellEnd"/>
      <w:r w:rsidRPr="009649D1">
        <w:rPr>
          <w:b/>
        </w:rPr>
        <w:t xml:space="preserve"> *</w:t>
      </w:r>
      <w:proofErr w:type="spellStart"/>
      <w:r w:rsidRPr="009649D1">
        <w:rPr>
          <w:b/>
        </w:rPr>
        <w:t>pPlayer</w:t>
      </w:r>
      <w:proofErr w:type="spellEnd"/>
      <w:r w:rsidRPr="009649D1">
        <w:rPr>
          <w:b/>
        </w:rPr>
        <w:t>);</w:t>
      </w:r>
    </w:p>
    <w:p w:rsidR="0081022E" w:rsidRDefault="0081022E" w:rsidP="00FC504A">
      <w:r>
        <w:t xml:space="preserve">This function is used to determine how assets are to be moved around.  </w:t>
      </w:r>
    </w:p>
    <w:p w:rsidR="0081022E" w:rsidRDefault="0081022E" w:rsidP="00FC504A">
      <w:r>
        <w:t>Parameters:</w:t>
      </w:r>
    </w:p>
    <w:p w:rsidR="0081022E" w:rsidRDefault="0081022E" w:rsidP="00FC504A">
      <w:r>
        <w:tab/>
      </w:r>
      <w:proofErr w:type="spellStart"/>
      <w:proofErr w:type="gramStart"/>
      <w:r>
        <w:t>pParam</w:t>
      </w:r>
      <w:proofErr w:type="spellEnd"/>
      <w:proofErr w:type="gramEnd"/>
      <w:r>
        <w:tab/>
      </w:r>
      <w:r>
        <w:tab/>
        <w:t xml:space="preserve">parameter block </w:t>
      </w:r>
      <w:proofErr w:type="spellStart"/>
      <w:r>
        <w:t>fo</w:t>
      </w:r>
      <w:proofErr w:type="spellEnd"/>
      <w:r>
        <w:t xml:space="preserve"> </w:t>
      </w:r>
      <w:proofErr w:type="spellStart"/>
      <w:r>
        <w:t>rhtis</w:t>
      </w:r>
      <w:proofErr w:type="spellEnd"/>
      <w:r>
        <w:t xml:space="preserve"> AI</w:t>
      </w:r>
    </w:p>
    <w:p w:rsidR="0081022E" w:rsidRDefault="0081022E" w:rsidP="00FC504A">
      <w:r>
        <w:tab/>
      </w:r>
      <w:proofErr w:type="spellStart"/>
      <w:proofErr w:type="gramStart"/>
      <w:r>
        <w:t>pM</w:t>
      </w:r>
      <w:proofErr w:type="spellEnd"/>
      <w:proofErr w:type="gramEnd"/>
      <w:r>
        <w:tab/>
      </w:r>
      <w:r>
        <w:tab/>
        <w:t>pointer to the game map</w:t>
      </w:r>
    </w:p>
    <w:p w:rsidR="0081022E" w:rsidRDefault="0081022E" w:rsidP="00FC504A">
      <w:r>
        <w:tab/>
      </w:r>
      <w:proofErr w:type="spellStart"/>
      <w:proofErr w:type="gramStart"/>
      <w:r>
        <w:t>pPlayer</w:t>
      </w:r>
      <w:proofErr w:type="spellEnd"/>
      <w:proofErr w:type="gramEnd"/>
      <w:r>
        <w:tab/>
      </w:r>
      <w:r>
        <w:tab/>
        <w:t>pointer to the player whose turn it is</w:t>
      </w:r>
    </w:p>
    <w:p w:rsidR="0081022E" w:rsidRDefault="0081022E" w:rsidP="00FC504A">
      <w:r>
        <w:lastRenderedPageBreak/>
        <w:t>Return Value:</w:t>
      </w:r>
    </w:p>
    <w:p w:rsidR="0081022E" w:rsidRDefault="0081022E" w:rsidP="00FC504A">
      <w:r>
        <w:tab/>
        <w:t>TBD</w:t>
      </w:r>
    </w:p>
    <w:p w:rsidR="00FC504A" w:rsidRPr="002712E2" w:rsidRDefault="00FC504A" w:rsidP="00FC504A">
      <w:pPr>
        <w:rPr>
          <w:b/>
        </w:rPr>
      </w:pPr>
      <w:proofErr w:type="gramStart"/>
      <w:r w:rsidRPr="002712E2">
        <w:rPr>
          <w:b/>
        </w:rPr>
        <w:t>char</w:t>
      </w:r>
      <w:proofErr w:type="gramEnd"/>
      <w:r w:rsidRPr="002712E2">
        <w:rPr>
          <w:b/>
        </w:rPr>
        <w:t xml:space="preserve"> *name(void);</w:t>
      </w:r>
    </w:p>
    <w:p w:rsidR="00EE70DE" w:rsidRDefault="00EE70DE" w:rsidP="00FC504A">
      <w:r>
        <w:t>This function very simply just returns the name of the AI.  This is so that it can be recognized in the game setup dialogs.  It returns a pointer to the name.</w:t>
      </w:r>
    </w:p>
    <w:p w:rsidR="00F21499" w:rsidRPr="00595D62" w:rsidRDefault="00FC504A" w:rsidP="00FC504A">
      <w:pPr>
        <w:rPr>
          <w:b/>
        </w:rPr>
      </w:pPr>
      <w:proofErr w:type="spellStart"/>
      <w:proofErr w:type="gramStart"/>
      <w:r w:rsidRPr="00595D62">
        <w:rPr>
          <w:b/>
        </w:rPr>
        <w:t>int</w:t>
      </w:r>
      <w:proofErr w:type="spellEnd"/>
      <w:proofErr w:type="gramEnd"/>
      <w:r w:rsidRPr="00595D62">
        <w:rPr>
          <w:b/>
        </w:rPr>
        <w:t xml:space="preserve"> War(</w:t>
      </w:r>
      <w:r w:rsidR="00EE70DE" w:rsidRPr="00595D62">
        <w:rPr>
          <w:b/>
        </w:rPr>
        <w:t>void *</w:t>
      </w:r>
      <w:proofErr w:type="spellStart"/>
      <w:r w:rsidR="00EE70DE" w:rsidRPr="00595D62">
        <w:rPr>
          <w:b/>
        </w:rPr>
        <w:t>pParam</w:t>
      </w:r>
      <w:proofErr w:type="spellEnd"/>
      <w:r w:rsidR="00EE70DE" w:rsidRPr="00595D62">
        <w:rPr>
          <w:b/>
        </w:rPr>
        <w:t xml:space="preserve">, </w:t>
      </w:r>
      <w:proofErr w:type="spellStart"/>
      <w:r w:rsidRPr="00595D62">
        <w:rPr>
          <w:b/>
        </w:rPr>
        <w:t>CMapTerritory</w:t>
      </w:r>
      <w:proofErr w:type="spellEnd"/>
      <w:r w:rsidRPr="00595D62">
        <w:rPr>
          <w:b/>
        </w:rPr>
        <w:t xml:space="preserve"> *</w:t>
      </w:r>
      <w:proofErr w:type="spellStart"/>
      <w:r w:rsidRPr="00595D62">
        <w:rPr>
          <w:b/>
        </w:rPr>
        <w:t>pA,CMapTerritory</w:t>
      </w:r>
      <w:proofErr w:type="spellEnd"/>
      <w:r w:rsidRPr="00595D62">
        <w:rPr>
          <w:b/>
        </w:rPr>
        <w:t xml:space="preserve"> *</w:t>
      </w:r>
      <w:proofErr w:type="spellStart"/>
      <w:r w:rsidRPr="00595D62">
        <w:rPr>
          <w:b/>
        </w:rPr>
        <w:t>pD</w:t>
      </w:r>
      <w:proofErr w:type="spellEnd"/>
      <w:r w:rsidR="00901A87">
        <w:rPr>
          <w:b/>
        </w:rPr>
        <w:t xml:space="preserve">, </w:t>
      </w:r>
      <w:proofErr w:type="spellStart"/>
      <w:r w:rsidR="00901A87">
        <w:rPr>
          <w:b/>
        </w:rPr>
        <w:t>CMap</w:t>
      </w:r>
      <w:proofErr w:type="spellEnd"/>
      <w:r w:rsidR="00901A87">
        <w:rPr>
          <w:b/>
        </w:rPr>
        <w:t xml:space="preserve"> *</w:t>
      </w:r>
      <w:proofErr w:type="spellStart"/>
      <w:r w:rsidR="00901A87">
        <w:rPr>
          <w:b/>
        </w:rPr>
        <w:t>pM</w:t>
      </w:r>
      <w:proofErr w:type="spellEnd"/>
      <w:r w:rsidRPr="00595D62">
        <w:rPr>
          <w:b/>
        </w:rPr>
        <w:t>);</w:t>
      </w:r>
    </w:p>
    <w:p w:rsidR="00EE70DE" w:rsidRDefault="00EE70DE" w:rsidP="00FC504A">
      <w:r>
        <w:t xml:space="preserve">This is one of the more complicated functions.  There needs to be a callback so that the defender gets a chance to give its input on how the battle to </w:t>
      </w:r>
      <w:proofErr w:type="spellStart"/>
      <w:r>
        <w:t>to</w:t>
      </w:r>
      <w:proofErr w:type="spellEnd"/>
      <w:r>
        <w:t xml:space="preserve"> take place.  The defender can even decide to chicken out and retreat.  And there needs to be a callback to a “rule” function that actually conducts the battle and determines the outcome.</w:t>
      </w:r>
    </w:p>
    <w:p w:rsidR="00901A87" w:rsidRDefault="00901A87" w:rsidP="00FC504A">
      <w:r>
        <w:t>Parameters:</w:t>
      </w:r>
    </w:p>
    <w:p w:rsidR="00901A87" w:rsidRDefault="00901A87" w:rsidP="00FC504A">
      <w:r>
        <w:tab/>
      </w:r>
      <w:proofErr w:type="spellStart"/>
      <w:proofErr w:type="gramStart"/>
      <w:r>
        <w:t>pParam</w:t>
      </w:r>
      <w:proofErr w:type="spellEnd"/>
      <w:proofErr w:type="gramEnd"/>
      <w:r>
        <w:tab/>
      </w:r>
      <w:r>
        <w:tab/>
        <w:t>pointer to the AI parameter block</w:t>
      </w:r>
    </w:p>
    <w:p w:rsidR="00901A87" w:rsidRDefault="00901A87" w:rsidP="00FC504A">
      <w:r>
        <w:tab/>
      </w:r>
      <w:proofErr w:type="spellStart"/>
      <w:proofErr w:type="gramStart"/>
      <w:r>
        <w:t>pA</w:t>
      </w:r>
      <w:proofErr w:type="spellEnd"/>
      <w:proofErr w:type="gramEnd"/>
      <w:r>
        <w:tab/>
      </w:r>
      <w:r>
        <w:tab/>
        <w:t>Attacking Territory</w:t>
      </w:r>
    </w:p>
    <w:p w:rsidR="00901A87" w:rsidRDefault="00901A87" w:rsidP="00FC504A">
      <w:r>
        <w:tab/>
      </w:r>
      <w:proofErr w:type="spellStart"/>
      <w:proofErr w:type="gramStart"/>
      <w:r>
        <w:t>pD</w:t>
      </w:r>
      <w:proofErr w:type="spellEnd"/>
      <w:proofErr w:type="gramEnd"/>
      <w:r>
        <w:tab/>
      </w:r>
      <w:r>
        <w:tab/>
        <w:t>Defending Territory</w:t>
      </w:r>
    </w:p>
    <w:p w:rsidR="00901A87" w:rsidRDefault="00901A87" w:rsidP="00FC504A">
      <w:r>
        <w:tab/>
      </w:r>
      <w:proofErr w:type="spellStart"/>
      <w:proofErr w:type="gramStart"/>
      <w:r>
        <w:t>pM</w:t>
      </w:r>
      <w:proofErr w:type="spellEnd"/>
      <w:proofErr w:type="gramEnd"/>
      <w:r>
        <w:tab/>
      </w:r>
      <w:r>
        <w:tab/>
        <w:t>Game Map</w:t>
      </w:r>
    </w:p>
    <w:p w:rsidR="00B74E4E" w:rsidRDefault="00901A87" w:rsidP="00FC504A">
      <w:r>
        <w:tab/>
      </w:r>
      <w:proofErr w:type="spellStart"/>
      <w:proofErr w:type="gramStart"/>
      <w:r>
        <w:t>int</w:t>
      </w:r>
      <w:proofErr w:type="spellEnd"/>
      <w:proofErr w:type="gramEnd"/>
      <w:r>
        <w:t xml:space="preserve"> (*</w:t>
      </w:r>
      <w:proofErr w:type="spellStart"/>
      <w:r>
        <w:t>DefCallBack</w:t>
      </w:r>
      <w:proofErr w:type="spellEnd"/>
      <w:r>
        <w:t>)(</w:t>
      </w:r>
      <w:proofErr w:type="spellStart"/>
      <w:r>
        <w:t>CMapTerritory</w:t>
      </w:r>
      <w:proofErr w:type="spellEnd"/>
      <w:r>
        <w:t xml:space="preserve"> *</w:t>
      </w:r>
      <w:proofErr w:type="spellStart"/>
      <w:r>
        <w:t>pA</w:t>
      </w:r>
      <w:proofErr w:type="spellEnd"/>
      <w:r>
        <w:t xml:space="preserve">, </w:t>
      </w:r>
      <w:proofErr w:type="spellStart"/>
      <w:r>
        <w:t>CMapTerritory</w:t>
      </w:r>
      <w:proofErr w:type="spellEnd"/>
      <w:r>
        <w:t xml:space="preserve"> *</w:t>
      </w:r>
      <w:proofErr w:type="spellStart"/>
      <w:r>
        <w:t>pD</w:t>
      </w:r>
      <w:proofErr w:type="spellEnd"/>
      <w:r>
        <w:t>)</w:t>
      </w:r>
      <w:r>
        <w:tab/>
        <w:t xml:space="preserve">Callback to get defenders </w:t>
      </w:r>
    </w:p>
    <w:p w:rsidR="00B74E4E" w:rsidRDefault="00B74E4E" w:rsidP="00FC504A">
      <w:r>
        <w:tab/>
      </w:r>
      <w:proofErr w:type="spellStart"/>
      <w:proofErr w:type="gramStart"/>
      <w:r>
        <w:t>int</w:t>
      </w:r>
      <w:proofErr w:type="spellEnd"/>
      <w:proofErr w:type="gramEnd"/>
      <w:r>
        <w:t xml:space="preserve"> (*</w:t>
      </w:r>
      <w:proofErr w:type="spellStart"/>
      <w:r>
        <w:t>RuleCallBack</w:t>
      </w:r>
      <w:proofErr w:type="spellEnd"/>
      <w:r>
        <w:t>)(</w:t>
      </w:r>
      <w:r w:rsidRPr="00B74E4E">
        <w:t xml:space="preserve"> </w:t>
      </w:r>
      <w:proofErr w:type="spellStart"/>
      <w:r>
        <w:t>CMapTerritory</w:t>
      </w:r>
      <w:proofErr w:type="spellEnd"/>
      <w:r>
        <w:t xml:space="preserve"> *</w:t>
      </w:r>
      <w:proofErr w:type="spellStart"/>
      <w:r>
        <w:t>pA</w:t>
      </w:r>
      <w:proofErr w:type="spellEnd"/>
      <w:r>
        <w:t xml:space="preserve">, </w:t>
      </w:r>
      <w:proofErr w:type="spellStart"/>
      <w:r>
        <w:t>CMapTerritory</w:t>
      </w:r>
      <w:proofErr w:type="spellEnd"/>
      <w:r>
        <w:t xml:space="preserve"> *</w:t>
      </w:r>
      <w:proofErr w:type="spellStart"/>
      <w:r>
        <w:t>pD</w:t>
      </w:r>
      <w:proofErr w:type="spellEnd"/>
      <w:r>
        <w:t>)</w:t>
      </w:r>
    </w:p>
    <w:p w:rsidR="00901A87" w:rsidRDefault="00901A87" w:rsidP="00FC504A">
      <w:proofErr w:type="gramStart"/>
      <w:r>
        <w:t>decision</w:t>
      </w:r>
      <w:proofErr w:type="gramEnd"/>
    </w:p>
    <w:p w:rsidR="00901A87" w:rsidRDefault="00901A87" w:rsidP="00FC504A">
      <w:r>
        <w:tab/>
      </w:r>
      <w:proofErr w:type="spellStart"/>
      <w:proofErr w:type="gramStart"/>
      <w:r>
        <w:t>int</w:t>
      </w:r>
      <w:proofErr w:type="spellEnd"/>
      <w:proofErr w:type="gramEnd"/>
      <w:r>
        <w:t xml:space="preserve"> (*</w:t>
      </w:r>
      <w:proofErr w:type="spellStart"/>
      <w:r>
        <w:t>BattleCallBack</w:t>
      </w:r>
      <w:proofErr w:type="spellEnd"/>
      <w:r>
        <w:t>)(</w:t>
      </w:r>
      <w:proofErr w:type="spellStart"/>
      <w:r>
        <w:t>CMapTerritory</w:t>
      </w:r>
      <w:proofErr w:type="spellEnd"/>
      <w:r>
        <w:t xml:space="preserve"> *</w:t>
      </w:r>
      <w:proofErr w:type="spellStart"/>
      <w:r>
        <w:t>pA</w:t>
      </w:r>
      <w:proofErr w:type="spellEnd"/>
      <w:r>
        <w:t xml:space="preserve">, </w:t>
      </w:r>
      <w:proofErr w:type="spellStart"/>
      <w:r>
        <w:t>CMapTerritory</w:t>
      </w:r>
      <w:proofErr w:type="spellEnd"/>
      <w:r>
        <w:t xml:space="preserve"> *</w:t>
      </w:r>
      <w:proofErr w:type="spellStart"/>
      <w:r>
        <w:t>pD</w:t>
      </w:r>
      <w:proofErr w:type="spellEnd"/>
      <w:r>
        <w:t>)</w:t>
      </w:r>
      <w:r>
        <w:tab/>
        <w:t>Callback to wage battle form rules plugin.</w:t>
      </w:r>
    </w:p>
    <w:p w:rsidR="00EE70DE" w:rsidRPr="00EE70DE" w:rsidRDefault="00EE70DE" w:rsidP="00FC504A">
      <w:pPr>
        <w:rPr>
          <w:b/>
        </w:rPr>
      </w:pPr>
      <w:proofErr w:type="spellStart"/>
      <w:proofErr w:type="gramStart"/>
      <w:r w:rsidRPr="00EE70DE">
        <w:rPr>
          <w:b/>
        </w:rPr>
        <w:t>int</w:t>
      </w:r>
      <w:proofErr w:type="spellEnd"/>
      <w:proofErr w:type="gramEnd"/>
      <w:r w:rsidRPr="00EE70DE">
        <w:rPr>
          <w:b/>
        </w:rPr>
        <w:t xml:space="preserve"> Defend(void *</w:t>
      </w:r>
      <w:proofErr w:type="spellStart"/>
      <w:r w:rsidRPr="00EE70DE">
        <w:rPr>
          <w:b/>
        </w:rPr>
        <w:t>pParam</w:t>
      </w:r>
      <w:proofErr w:type="spellEnd"/>
      <w:r w:rsidRPr="00EE70DE">
        <w:rPr>
          <w:b/>
        </w:rPr>
        <w:t xml:space="preserve">, </w:t>
      </w:r>
      <w:proofErr w:type="spellStart"/>
      <w:r w:rsidRPr="00EE70DE">
        <w:rPr>
          <w:b/>
        </w:rPr>
        <w:t>CMap</w:t>
      </w:r>
      <w:proofErr w:type="spellEnd"/>
      <w:r w:rsidRPr="00EE70DE">
        <w:rPr>
          <w:b/>
        </w:rPr>
        <w:t xml:space="preserve"> *</w:t>
      </w:r>
      <w:proofErr w:type="spellStart"/>
      <w:r w:rsidRPr="00EE70DE">
        <w:rPr>
          <w:b/>
        </w:rPr>
        <w:t>pM</w:t>
      </w:r>
      <w:proofErr w:type="spellEnd"/>
      <w:r w:rsidRPr="00EE70DE">
        <w:rPr>
          <w:b/>
        </w:rPr>
        <w:t xml:space="preserve">, </w:t>
      </w:r>
      <w:proofErr w:type="spellStart"/>
      <w:r w:rsidRPr="00EE70DE">
        <w:rPr>
          <w:b/>
        </w:rPr>
        <w:t>CMapTerritory</w:t>
      </w:r>
      <w:proofErr w:type="spellEnd"/>
      <w:r w:rsidRPr="00EE70DE">
        <w:rPr>
          <w:b/>
        </w:rPr>
        <w:t xml:space="preserve"> *</w:t>
      </w:r>
      <w:proofErr w:type="spellStart"/>
      <w:r w:rsidRPr="00EE70DE">
        <w:rPr>
          <w:b/>
        </w:rPr>
        <w:t>pT</w:t>
      </w:r>
      <w:proofErr w:type="spellEnd"/>
      <w:r w:rsidRPr="00EE70DE">
        <w:rPr>
          <w:b/>
        </w:rPr>
        <w:t xml:space="preserve">, </w:t>
      </w:r>
      <w:proofErr w:type="spellStart"/>
      <w:r w:rsidRPr="00EE70DE">
        <w:rPr>
          <w:b/>
        </w:rPr>
        <w:t>CMapTerritory</w:t>
      </w:r>
      <w:proofErr w:type="spellEnd"/>
      <w:r w:rsidRPr="00EE70DE">
        <w:rPr>
          <w:b/>
        </w:rPr>
        <w:t xml:space="preserve"> *</w:t>
      </w:r>
      <w:proofErr w:type="spellStart"/>
      <w:r w:rsidRPr="00EE70DE">
        <w:rPr>
          <w:b/>
        </w:rPr>
        <w:t>pA</w:t>
      </w:r>
      <w:proofErr w:type="spellEnd"/>
      <w:r w:rsidRPr="00EE70DE">
        <w:rPr>
          <w:b/>
        </w:rPr>
        <w:t>);</w:t>
      </w:r>
    </w:p>
    <w:p w:rsidR="00EE70DE" w:rsidRDefault="00EE70DE" w:rsidP="00FC504A">
      <w:r>
        <w:t>This function is called when the AI needs to defend itself against aggression.  The defender can decide on the type of defense to mount, if any.</w:t>
      </w:r>
    </w:p>
    <w:p w:rsidR="00EE70DE" w:rsidRDefault="00EE70DE" w:rsidP="00FC504A">
      <w:r>
        <w:t>Parameters:</w:t>
      </w:r>
    </w:p>
    <w:p w:rsidR="00EE70DE" w:rsidRDefault="00EE70DE" w:rsidP="00FC504A">
      <w:r>
        <w:tab/>
      </w:r>
      <w:proofErr w:type="spellStart"/>
      <w:proofErr w:type="gramStart"/>
      <w:r>
        <w:t>pParam</w:t>
      </w:r>
      <w:proofErr w:type="spellEnd"/>
      <w:proofErr w:type="gramEnd"/>
      <w:r>
        <w:tab/>
      </w:r>
      <w:r>
        <w:tab/>
        <w:t>pointer to the parameter block for the AI</w:t>
      </w:r>
    </w:p>
    <w:p w:rsidR="00EE70DE" w:rsidRDefault="00EE70DE" w:rsidP="00FC504A">
      <w:r>
        <w:tab/>
      </w:r>
      <w:proofErr w:type="spellStart"/>
      <w:proofErr w:type="gramStart"/>
      <w:r>
        <w:t>pM</w:t>
      </w:r>
      <w:proofErr w:type="spellEnd"/>
      <w:proofErr w:type="gramEnd"/>
      <w:r>
        <w:tab/>
      </w:r>
      <w:r>
        <w:tab/>
        <w:t>pointer to the game map</w:t>
      </w:r>
    </w:p>
    <w:p w:rsidR="00EE70DE" w:rsidRDefault="00EE70DE" w:rsidP="00FC504A">
      <w:r>
        <w:tab/>
      </w:r>
      <w:proofErr w:type="spellStart"/>
      <w:proofErr w:type="gramStart"/>
      <w:r>
        <w:t>pT</w:t>
      </w:r>
      <w:proofErr w:type="spellEnd"/>
      <w:proofErr w:type="gramEnd"/>
      <w:r>
        <w:tab/>
      </w:r>
      <w:r>
        <w:tab/>
        <w:t>Territory to defend</w:t>
      </w:r>
    </w:p>
    <w:p w:rsidR="00EE70DE" w:rsidRDefault="00EE70DE" w:rsidP="00FC504A">
      <w:r>
        <w:tab/>
      </w:r>
      <w:proofErr w:type="spellStart"/>
      <w:proofErr w:type="gramStart"/>
      <w:r>
        <w:t>pA</w:t>
      </w:r>
      <w:proofErr w:type="spellEnd"/>
      <w:proofErr w:type="gramEnd"/>
      <w:r>
        <w:tab/>
      </w:r>
      <w:r>
        <w:tab/>
        <w:t>Attacking Territory</w:t>
      </w:r>
    </w:p>
    <w:p w:rsidR="00EE70DE" w:rsidRDefault="00EE70DE" w:rsidP="00FC504A">
      <w:r>
        <w:lastRenderedPageBreak/>
        <w:t>Return Value</w:t>
      </w:r>
    </w:p>
    <w:p w:rsidR="00EE70DE" w:rsidRDefault="00EE70DE" w:rsidP="00FC504A">
      <w:r>
        <w:tab/>
        <w:t>Returns 0 on retreat</w:t>
      </w:r>
    </w:p>
    <w:p w:rsidR="00EE70DE" w:rsidRDefault="00EE70DE" w:rsidP="00FC504A">
      <w:r>
        <w:tab/>
        <w:t>True otherwise</w:t>
      </w:r>
    </w:p>
    <w:p w:rsidR="00EE70DE" w:rsidRPr="00780246" w:rsidRDefault="00780246" w:rsidP="00780246">
      <w:pPr>
        <w:jc w:val="center"/>
        <w:rPr>
          <w:b/>
          <w:sz w:val="32"/>
        </w:rPr>
      </w:pPr>
      <w:r w:rsidRPr="00780246">
        <w:rPr>
          <w:b/>
          <w:sz w:val="32"/>
        </w:rPr>
        <w:t>Risk Game Rules Plugin DLL</w:t>
      </w:r>
      <w:r w:rsidR="00954939">
        <w:rPr>
          <w:b/>
          <w:sz w:val="32"/>
        </w:rPr>
        <w:t xml:space="preserve"> API</w:t>
      </w:r>
    </w:p>
    <w:p w:rsidR="00780246" w:rsidRDefault="00780246" w:rsidP="00FC504A">
      <w:r>
        <w:t xml:space="preserve">We also can modify the game by writing our own rules for the game.  We want all of the players to follow the same rules.  Now, it is </w:t>
      </w:r>
      <w:proofErr w:type="gramStart"/>
      <w:r>
        <w:t>possible  for</w:t>
      </w:r>
      <w:proofErr w:type="gramEnd"/>
      <w:r>
        <w:t xml:space="preserve"> the AI to </w:t>
      </w:r>
      <w:proofErr w:type="spellStart"/>
      <w:r>
        <w:t>over rule</w:t>
      </w:r>
      <w:proofErr w:type="spellEnd"/>
      <w:r>
        <w:t xml:space="preserve"> the rules, but that is also called cheating, so </w:t>
      </w:r>
      <w:proofErr w:type="spellStart"/>
      <w:r>
        <w:t>lets</w:t>
      </w:r>
      <w:proofErr w:type="spellEnd"/>
      <w:r>
        <w:t xml:space="preserve"> not go there.</w:t>
      </w:r>
    </w:p>
    <w:p w:rsidR="00780246" w:rsidRDefault="00780246" w:rsidP="00FC504A">
      <w:r>
        <w:t xml:space="preserve">Among the things that the rules plugin does is determine bonus assets, Risk Card bonus, </w:t>
      </w:r>
      <w:proofErr w:type="gramStart"/>
      <w:r>
        <w:t>Battle</w:t>
      </w:r>
      <w:proofErr w:type="gramEnd"/>
      <w:r>
        <w:t xml:space="preserve"> outcome.</w:t>
      </w:r>
    </w:p>
    <w:p w:rsidR="00780246" w:rsidRPr="00991E28" w:rsidRDefault="00991E28" w:rsidP="00FC504A">
      <w:pPr>
        <w:rPr>
          <w:b/>
        </w:rPr>
      </w:pPr>
      <w:proofErr w:type="spellStart"/>
      <w:proofErr w:type="gramStart"/>
      <w:r w:rsidRPr="00991E28">
        <w:rPr>
          <w:b/>
        </w:rPr>
        <w:t>int</w:t>
      </w:r>
      <w:proofErr w:type="spellEnd"/>
      <w:proofErr w:type="gramEnd"/>
      <w:r w:rsidRPr="00991E28">
        <w:rPr>
          <w:b/>
        </w:rPr>
        <w:t xml:space="preserve"> Bonus(</w:t>
      </w:r>
      <w:proofErr w:type="spellStart"/>
      <w:r w:rsidRPr="00991E28">
        <w:rPr>
          <w:b/>
        </w:rPr>
        <w:t>CMap</w:t>
      </w:r>
      <w:proofErr w:type="spellEnd"/>
      <w:r w:rsidRPr="00991E28">
        <w:rPr>
          <w:b/>
        </w:rPr>
        <w:t xml:space="preserve"> *</w:t>
      </w:r>
      <w:proofErr w:type="spellStart"/>
      <w:r w:rsidRPr="00991E28">
        <w:rPr>
          <w:b/>
        </w:rPr>
        <w:t>pMap</w:t>
      </w:r>
      <w:proofErr w:type="spellEnd"/>
      <w:r w:rsidRPr="00991E28">
        <w:rPr>
          <w:b/>
        </w:rPr>
        <w:t xml:space="preserve">, </w:t>
      </w:r>
      <w:proofErr w:type="spellStart"/>
      <w:r w:rsidRPr="00991E28">
        <w:rPr>
          <w:b/>
        </w:rPr>
        <w:t>CPlayer</w:t>
      </w:r>
      <w:proofErr w:type="spellEnd"/>
      <w:r w:rsidRPr="00991E28">
        <w:rPr>
          <w:b/>
        </w:rPr>
        <w:t xml:space="preserve"> *</w:t>
      </w:r>
      <w:proofErr w:type="spellStart"/>
      <w:r w:rsidRPr="00991E28">
        <w:rPr>
          <w:b/>
        </w:rPr>
        <w:t>pPlayer</w:t>
      </w:r>
      <w:proofErr w:type="spellEnd"/>
      <w:r w:rsidRPr="00991E28">
        <w:rPr>
          <w:b/>
        </w:rPr>
        <w:t>);</w:t>
      </w:r>
    </w:p>
    <w:p w:rsidR="00991E28" w:rsidRDefault="00991E28" w:rsidP="00FC504A">
      <w:r>
        <w:t>This function determines the bonus that the player is going to get for his current situation.</w:t>
      </w:r>
    </w:p>
    <w:p w:rsidR="00991E28" w:rsidRPr="00C324D6" w:rsidRDefault="00991E28" w:rsidP="00FC504A">
      <w:pPr>
        <w:rPr>
          <w:b/>
        </w:rPr>
      </w:pPr>
      <w:proofErr w:type="spellStart"/>
      <w:proofErr w:type="gramStart"/>
      <w:r w:rsidRPr="00C324D6">
        <w:rPr>
          <w:b/>
        </w:rPr>
        <w:t>int</w:t>
      </w:r>
      <w:proofErr w:type="spellEnd"/>
      <w:proofErr w:type="gramEnd"/>
      <w:r w:rsidRPr="00C324D6">
        <w:rPr>
          <w:b/>
        </w:rPr>
        <w:t xml:space="preserve"> </w:t>
      </w:r>
      <w:proofErr w:type="spellStart"/>
      <w:r w:rsidRPr="00C324D6">
        <w:rPr>
          <w:b/>
        </w:rPr>
        <w:t>TurnInCards</w:t>
      </w:r>
      <w:proofErr w:type="spellEnd"/>
      <w:r w:rsidRPr="00C324D6">
        <w:rPr>
          <w:b/>
        </w:rPr>
        <w:t>(</w:t>
      </w:r>
      <w:proofErr w:type="spellStart"/>
      <w:r w:rsidRPr="00C324D6">
        <w:rPr>
          <w:b/>
        </w:rPr>
        <w:t>CList</w:t>
      </w:r>
      <w:proofErr w:type="spellEnd"/>
      <w:r w:rsidRPr="00C324D6">
        <w:rPr>
          <w:b/>
        </w:rPr>
        <w:t xml:space="preserve"> *</w:t>
      </w:r>
      <w:proofErr w:type="spellStart"/>
      <w:r w:rsidRPr="00C324D6">
        <w:rPr>
          <w:b/>
        </w:rPr>
        <w:t>pDeck</w:t>
      </w:r>
      <w:proofErr w:type="spellEnd"/>
      <w:r w:rsidRPr="00C324D6">
        <w:rPr>
          <w:b/>
        </w:rPr>
        <w:t xml:space="preserve">, </w:t>
      </w:r>
      <w:proofErr w:type="spellStart"/>
      <w:r w:rsidRPr="00C324D6">
        <w:rPr>
          <w:b/>
        </w:rPr>
        <w:t>CCard</w:t>
      </w:r>
      <w:proofErr w:type="spellEnd"/>
      <w:r w:rsidRPr="00C324D6">
        <w:rPr>
          <w:b/>
        </w:rPr>
        <w:t xml:space="preserve"> *pC1, </w:t>
      </w:r>
      <w:proofErr w:type="spellStart"/>
      <w:r w:rsidRPr="00C324D6">
        <w:rPr>
          <w:b/>
        </w:rPr>
        <w:t>CCard</w:t>
      </w:r>
      <w:proofErr w:type="spellEnd"/>
      <w:r w:rsidRPr="00C324D6">
        <w:rPr>
          <w:b/>
        </w:rPr>
        <w:t xml:space="preserve"> *pC2, </w:t>
      </w:r>
      <w:proofErr w:type="spellStart"/>
      <w:r w:rsidRPr="00C324D6">
        <w:rPr>
          <w:b/>
        </w:rPr>
        <w:t>CCard</w:t>
      </w:r>
      <w:proofErr w:type="spellEnd"/>
      <w:r w:rsidRPr="00C324D6">
        <w:rPr>
          <w:b/>
        </w:rPr>
        <w:t xml:space="preserve"> *pC3, </w:t>
      </w:r>
      <w:proofErr w:type="spellStart"/>
      <w:r w:rsidRPr="00C324D6">
        <w:rPr>
          <w:b/>
        </w:rPr>
        <w:t>CPlayer</w:t>
      </w:r>
      <w:proofErr w:type="spellEnd"/>
      <w:r w:rsidRPr="00C324D6">
        <w:rPr>
          <w:b/>
        </w:rPr>
        <w:t xml:space="preserve"> *</w:t>
      </w:r>
      <w:proofErr w:type="spellStart"/>
      <w:r w:rsidRPr="00C324D6">
        <w:rPr>
          <w:b/>
        </w:rPr>
        <w:t>pPlayer</w:t>
      </w:r>
      <w:proofErr w:type="spellEnd"/>
      <w:r w:rsidRPr="00C324D6">
        <w:rPr>
          <w:b/>
        </w:rPr>
        <w:t>);</w:t>
      </w:r>
    </w:p>
    <w:p w:rsidR="00991E28" w:rsidRDefault="00991E28" w:rsidP="00FC504A">
      <w:r>
        <w:t>This function is used to determine the bonus a player.</w:t>
      </w:r>
    </w:p>
    <w:p w:rsidR="00991E28" w:rsidRPr="00991E28" w:rsidRDefault="00991E28" w:rsidP="00FC504A">
      <w:pPr>
        <w:rPr>
          <w:b/>
        </w:rPr>
      </w:pPr>
      <w:proofErr w:type="spellStart"/>
      <w:proofErr w:type="gramStart"/>
      <w:r w:rsidRPr="00991E28">
        <w:rPr>
          <w:b/>
        </w:rPr>
        <w:t>int</w:t>
      </w:r>
      <w:proofErr w:type="spellEnd"/>
      <w:proofErr w:type="gramEnd"/>
      <w:r w:rsidRPr="00991E28">
        <w:rPr>
          <w:b/>
        </w:rPr>
        <w:t xml:space="preserve"> Battle(</w:t>
      </w:r>
      <w:proofErr w:type="spellStart"/>
      <w:r w:rsidRPr="00991E28">
        <w:rPr>
          <w:b/>
        </w:rPr>
        <w:t>Cplayer</w:t>
      </w:r>
      <w:proofErr w:type="spellEnd"/>
      <w:r w:rsidRPr="00991E28">
        <w:rPr>
          <w:b/>
        </w:rPr>
        <w:t xml:space="preserve"> *</w:t>
      </w:r>
      <w:proofErr w:type="spellStart"/>
      <w:r w:rsidRPr="00991E28">
        <w:rPr>
          <w:b/>
        </w:rPr>
        <w:t>pPattack</w:t>
      </w:r>
      <w:proofErr w:type="spellEnd"/>
      <w:r w:rsidRPr="00991E28">
        <w:rPr>
          <w:b/>
        </w:rPr>
        <w:t xml:space="preserve">, </w:t>
      </w:r>
      <w:proofErr w:type="spellStart"/>
      <w:r w:rsidRPr="00991E28">
        <w:rPr>
          <w:b/>
        </w:rPr>
        <w:t>CPlayer</w:t>
      </w:r>
      <w:proofErr w:type="spellEnd"/>
      <w:r w:rsidRPr="00991E28">
        <w:rPr>
          <w:b/>
        </w:rPr>
        <w:t xml:space="preserve"> *</w:t>
      </w:r>
      <w:proofErr w:type="spellStart"/>
      <w:r w:rsidRPr="00991E28">
        <w:rPr>
          <w:b/>
        </w:rPr>
        <w:t>pPdefend</w:t>
      </w:r>
      <w:proofErr w:type="spellEnd"/>
      <w:r w:rsidRPr="00991E28">
        <w:rPr>
          <w:b/>
        </w:rPr>
        <w:t xml:space="preserve">, </w:t>
      </w:r>
      <w:proofErr w:type="spellStart"/>
      <w:r w:rsidRPr="00991E28">
        <w:rPr>
          <w:b/>
        </w:rPr>
        <w:t>CMapTerritory</w:t>
      </w:r>
      <w:proofErr w:type="spellEnd"/>
      <w:r w:rsidRPr="00991E28">
        <w:rPr>
          <w:b/>
        </w:rPr>
        <w:t xml:space="preserve"> *</w:t>
      </w:r>
      <w:proofErr w:type="spellStart"/>
      <w:r w:rsidRPr="00991E28">
        <w:rPr>
          <w:b/>
        </w:rPr>
        <w:t>pTa</w:t>
      </w:r>
      <w:proofErr w:type="spellEnd"/>
      <w:r w:rsidRPr="00991E28">
        <w:rPr>
          <w:b/>
        </w:rPr>
        <w:t xml:space="preserve">, </w:t>
      </w:r>
      <w:proofErr w:type="spellStart"/>
      <w:r w:rsidRPr="00991E28">
        <w:rPr>
          <w:b/>
        </w:rPr>
        <w:t>CMapTerritorty</w:t>
      </w:r>
      <w:proofErr w:type="spellEnd"/>
      <w:r w:rsidRPr="00991E28">
        <w:rPr>
          <w:b/>
        </w:rPr>
        <w:t xml:space="preserve"> *</w:t>
      </w:r>
      <w:proofErr w:type="spellStart"/>
      <w:r w:rsidRPr="00991E28">
        <w:rPr>
          <w:b/>
        </w:rPr>
        <w:t>pTd</w:t>
      </w:r>
      <w:proofErr w:type="spellEnd"/>
      <w:r w:rsidRPr="00991E28">
        <w:rPr>
          <w:b/>
        </w:rPr>
        <w:t>);</w:t>
      </w:r>
    </w:p>
    <w:p w:rsidR="00991E28" w:rsidRDefault="00991E28" w:rsidP="00FC504A">
      <w:r>
        <w:t>This function is used to determine the outcome of a battle.  I still need a way of getting the assets that the attacker and defender want to use to wage the battle.</w:t>
      </w:r>
    </w:p>
    <w:p w:rsidR="000F3AD4" w:rsidRPr="000F3AD4" w:rsidRDefault="000F3AD4" w:rsidP="00FC504A">
      <w:pPr>
        <w:rPr>
          <w:b/>
        </w:rPr>
      </w:pPr>
      <w:proofErr w:type="spellStart"/>
      <w:proofErr w:type="gramStart"/>
      <w:r w:rsidRPr="000F3AD4">
        <w:rPr>
          <w:b/>
        </w:rPr>
        <w:t>int</w:t>
      </w:r>
      <w:proofErr w:type="spellEnd"/>
      <w:proofErr w:type="gramEnd"/>
      <w:r w:rsidRPr="000F3AD4">
        <w:rPr>
          <w:b/>
        </w:rPr>
        <w:t xml:space="preserve"> Place(</w:t>
      </w:r>
      <w:proofErr w:type="spellStart"/>
      <w:r w:rsidRPr="000F3AD4">
        <w:rPr>
          <w:b/>
        </w:rPr>
        <w:t>CPlayer</w:t>
      </w:r>
      <w:proofErr w:type="spellEnd"/>
      <w:r w:rsidRPr="000F3AD4">
        <w:rPr>
          <w:b/>
        </w:rPr>
        <w:t xml:space="preserve"> *</w:t>
      </w:r>
      <w:proofErr w:type="spellStart"/>
      <w:r w:rsidRPr="000F3AD4">
        <w:rPr>
          <w:b/>
        </w:rPr>
        <w:t>pP</w:t>
      </w:r>
      <w:proofErr w:type="spellEnd"/>
      <w:r w:rsidRPr="000F3AD4">
        <w:rPr>
          <w:b/>
        </w:rPr>
        <w:t xml:space="preserve">, </w:t>
      </w:r>
      <w:proofErr w:type="spellStart"/>
      <w:r w:rsidRPr="000F3AD4">
        <w:rPr>
          <w:b/>
        </w:rPr>
        <w:t>CMap</w:t>
      </w:r>
      <w:proofErr w:type="spellEnd"/>
      <w:r w:rsidRPr="000F3AD4">
        <w:rPr>
          <w:b/>
        </w:rPr>
        <w:t xml:space="preserve"> *</w:t>
      </w:r>
      <w:proofErr w:type="spellStart"/>
      <w:r w:rsidRPr="000F3AD4">
        <w:rPr>
          <w:b/>
        </w:rPr>
        <w:t>pM</w:t>
      </w:r>
      <w:proofErr w:type="spellEnd"/>
      <w:r w:rsidRPr="000F3AD4">
        <w:rPr>
          <w:b/>
        </w:rPr>
        <w:t xml:space="preserve">, </w:t>
      </w:r>
      <w:proofErr w:type="spellStart"/>
      <w:r w:rsidRPr="000F3AD4">
        <w:rPr>
          <w:b/>
        </w:rPr>
        <w:t>CMapTerritory</w:t>
      </w:r>
      <w:proofErr w:type="spellEnd"/>
      <w:r w:rsidRPr="000F3AD4">
        <w:rPr>
          <w:b/>
        </w:rPr>
        <w:t xml:space="preserve"> *</w:t>
      </w:r>
      <w:proofErr w:type="spellStart"/>
      <w:r w:rsidRPr="000F3AD4">
        <w:rPr>
          <w:b/>
        </w:rPr>
        <w:t>pT</w:t>
      </w:r>
      <w:proofErr w:type="spellEnd"/>
      <w:r w:rsidRPr="000F3AD4">
        <w:rPr>
          <w:b/>
        </w:rPr>
        <w:t>, void *asset);</w:t>
      </w:r>
    </w:p>
    <w:p w:rsidR="000F3AD4" w:rsidRDefault="000F3AD4" w:rsidP="00FC504A">
      <w:r>
        <w:t>Thi</w:t>
      </w:r>
      <w:bookmarkStart w:id="0" w:name="_GoBack"/>
      <w:bookmarkEnd w:id="0"/>
      <w:r>
        <w:t>s function is used to determine if a player can place an asset into a given territory.</w:t>
      </w:r>
    </w:p>
    <w:sectPr w:rsidR="000F3A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499"/>
    <w:rsid w:val="000F3AD4"/>
    <w:rsid w:val="001005E6"/>
    <w:rsid w:val="002712E2"/>
    <w:rsid w:val="003D6C39"/>
    <w:rsid w:val="004B1B0D"/>
    <w:rsid w:val="00595D62"/>
    <w:rsid w:val="00780246"/>
    <w:rsid w:val="00781AE3"/>
    <w:rsid w:val="007D6D95"/>
    <w:rsid w:val="0081022E"/>
    <w:rsid w:val="008C4AD1"/>
    <w:rsid w:val="00901A87"/>
    <w:rsid w:val="00954939"/>
    <w:rsid w:val="009649D1"/>
    <w:rsid w:val="00991E28"/>
    <w:rsid w:val="009F3FB8"/>
    <w:rsid w:val="00B74E4E"/>
    <w:rsid w:val="00C324D6"/>
    <w:rsid w:val="00CE0731"/>
    <w:rsid w:val="00EE70DE"/>
    <w:rsid w:val="00F21499"/>
    <w:rsid w:val="00FC50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646</TotalTime>
  <Pages>1</Pages>
  <Words>1091</Words>
  <Characters>6222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 Patchell</dc:creator>
  <cp:lastModifiedBy>Jim Patchell</cp:lastModifiedBy>
  <cp:revision>19</cp:revision>
  <dcterms:created xsi:type="dcterms:W3CDTF">2014-01-06T17:33:00Z</dcterms:created>
  <dcterms:modified xsi:type="dcterms:W3CDTF">2014-01-09T19:01:00Z</dcterms:modified>
</cp:coreProperties>
</file>