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466" w:rsidRPr="00DA0466" w:rsidRDefault="00DA0466" w:rsidP="00DA0466">
      <w:pPr>
        <w:spacing w:after="240" w:line="240" w:lineRule="auto"/>
        <w:rPr>
          <w:ins w:id="0" w:author="Unknown"/>
          <w:rFonts w:ascii="Times New Roman" w:eastAsia="Times New Roman" w:hAnsi="Times New Roman" w:cs="Times New Roman"/>
          <w:sz w:val="24"/>
          <w:szCs w:val="24"/>
        </w:rPr>
      </w:pPr>
      <w:r w:rsidRPr="00DA0466">
        <w:rPr>
          <w:rFonts w:ascii="Times New Roman" w:eastAsia="Times New Roman" w:hAnsi="Times New Roman" w:cs="Times New Roman"/>
          <w:b/>
          <w:bCs/>
          <w:sz w:val="28"/>
          <w:szCs w:val="28"/>
        </w:rPr>
        <w:t>Point-In-Polygon Algorithm — Determining Whether A Point Is Inside A Complex Polygon</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i/>
          <w:iCs/>
          <w:sz w:val="16"/>
          <w:szCs w:val="16"/>
        </w:rPr>
        <w:t>© 1998</w:t>
      </w:r>
      <w:proofErr w:type="gramStart"/>
      <w:r w:rsidRPr="00DA0466">
        <w:rPr>
          <w:rFonts w:ascii="Times New Roman" w:eastAsia="Times New Roman" w:hAnsi="Times New Roman" w:cs="Times New Roman"/>
          <w:i/>
          <w:iCs/>
          <w:sz w:val="16"/>
          <w:szCs w:val="16"/>
        </w:rPr>
        <w:t>,2006,2007</w:t>
      </w:r>
      <w:proofErr w:type="gramEnd"/>
      <w:r w:rsidRPr="00DA0466">
        <w:rPr>
          <w:rFonts w:ascii="Times New Roman" w:eastAsia="Times New Roman" w:hAnsi="Times New Roman" w:cs="Times New Roman"/>
          <w:i/>
          <w:iCs/>
          <w:sz w:val="16"/>
          <w:szCs w:val="16"/>
        </w:rPr>
        <w:t xml:space="preserve"> </w:t>
      </w:r>
      <w:proofErr w:type="spellStart"/>
      <w:r w:rsidRPr="00DA0466">
        <w:rPr>
          <w:rFonts w:ascii="Times New Roman" w:eastAsia="Times New Roman" w:hAnsi="Times New Roman" w:cs="Times New Roman"/>
          <w:i/>
          <w:iCs/>
          <w:sz w:val="16"/>
          <w:szCs w:val="16"/>
        </w:rPr>
        <w:t>Darel</w:t>
      </w:r>
      <w:proofErr w:type="spellEnd"/>
      <w:r w:rsidRPr="00DA0466">
        <w:rPr>
          <w:rFonts w:ascii="Times New Roman" w:eastAsia="Times New Roman" w:hAnsi="Times New Roman" w:cs="Times New Roman"/>
          <w:i/>
          <w:iCs/>
          <w:sz w:val="16"/>
          <w:szCs w:val="16"/>
        </w:rPr>
        <w:t xml:space="preserve"> Rex Finley.  This complete article, unmodified, may be freely distributed for educational purposes.</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ins w:id="1" w:author="Unknown">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b/>
            <w:bCs/>
            <w:i/>
            <w:iCs/>
            <w:sz w:val="24"/>
            <w:szCs w:val="24"/>
          </w:rPr>
          <w:t xml:space="preserve">Visit the </w:t>
        </w:r>
        <w:r w:rsidRPr="00DA0466">
          <w:rPr>
            <w:rFonts w:ascii="Times New Roman" w:eastAsia="Times New Roman" w:hAnsi="Times New Roman" w:cs="Times New Roman"/>
            <w:b/>
            <w:bCs/>
            <w:i/>
            <w:iCs/>
            <w:sz w:val="24"/>
            <w:szCs w:val="24"/>
          </w:rPr>
          <w:fldChar w:fldCharType="begin"/>
        </w:r>
        <w:r w:rsidRPr="00DA0466">
          <w:rPr>
            <w:rFonts w:ascii="Times New Roman" w:eastAsia="Times New Roman" w:hAnsi="Times New Roman" w:cs="Times New Roman"/>
            <w:b/>
            <w:bCs/>
            <w:i/>
            <w:iCs/>
            <w:sz w:val="24"/>
            <w:szCs w:val="24"/>
          </w:rPr>
          <w:instrText xml:space="preserve"> HYPERLINK "http://alienryderflex.com/polyspline/" </w:instrText>
        </w:r>
        <w:r w:rsidRPr="00DA0466">
          <w:rPr>
            <w:rFonts w:ascii="Times New Roman" w:eastAsia="Times New Roman" w:hAnsi="Times New Roman" w:cs="Times New Roman"/>
            <w:b/>
            <w:bCs/>
            <w:i/>
            <w:iCs/>
            <w:sz w:val="24"/>
            <w:szCs w:val="24"/>
          </w:rPr>
          <w:fldChar w:fldCharType="separate"/>
        </w:r>
        <w:r w:rsidRPr="00DA0466">
          <w:rPr>
            <w:rFonts w:ascii="Times New Roman" w:eastAsia="Times New Roman" w:hAnsi="Times New Roman" w:cs="Times New Roman"/>
            <w:b/>
            <w:bCs/>
            <w:i/>
            <w:iCs/>
            <w:color w:val="0000FF"/>
            <w:sz w:val="24"/>
            <w:szCs w:val="24"/>
            <w:u w:val="single"/>
          </w:rPr>
          <w:t>new page</w:t>
        </w:r>
        <w:r w:rsidRPr="00DA0466">
          <w:rPr>
            <w:rFonts w:ascii="Times New Roman" w:eastAsia="Times New Roman" w:hAnsi="Times New Roman" w:cs="Times New Roman"/>
            <w:b/>
            <w:bCs/>
            <w:i/>
            <w:iCs/>
            <w:sz w:val="24"/>
            <w:szCs w:val="24"/>
          </w:rPr>
          <w:fldChar w:fldCharType="end"/>
        </w:r>
        <w:r w:rsidRPr="00DA0466">
          <w:rPr>
            <w:rFonts w:ascii="Times New Roman" w:eastAsia="Times New Roman" w:hAnsi="Times New Roman" w:cs="Times New Roman"/>
            <w:b/>
            <w:bCs/>
            <w:i/>
            <w:iCs/>
            <w:sz w:val="24"/>
            <w:szCs w:val="24"/>
          </w:rPr>
          <w:t xml:space="preserve"> which adds spline curves to this technique!  Also visit the </w:t>
        </w:r>
        <w:r w:rsidRPr="00DA0466">
          <w:rPr>
            <w:rFonts w:ascii="Times New Roman" w:eastAsia="Times New Roman" w:hAnsi="Times New Roman" w:cs="Times New Roman"/>
            <w:b/>
            <w:bCs/>
            <w:i/>
            <w:iCs/>
            <w:sz w:val="24"/>
            <w:szCs w:val="24"/>
          </w:rPr>
          <w:fldChar w:fldCharType="begin"/>
        </w:r>
        <w:r w:rsidRPr="00DA0466">
          <w:rPr>
            <w:rFonts w:ascii="Times New Roman" w:eastAsia="Times New Roman" w:hAnsi="Times New Roman" w:cs="Times New Roman"/>
            <w:b/>
            <w:bCs/>
            <w:i/>
            <w:iCs/>
            <w:sz w:val="24"/>
            <w:szCs w:val="24"/>
          </w:rPr>
          <w:instrText xml:space="preserve"> HYPERLINK "http://alienryderflex.com/shortest_path" </w:instrText>
        </w:r>
        <w:r w:rsidRPr="00DA0466">
          <w:rPr>
            <w:rFonts w:ascii="Times New Roman" w:eastAsia="Times New Roman" w:hAnsi="Times New Roman" w:cs="Times New Roman"/>
            <w:b/>
            <w:bCs/>
            <w:i/>
            <w:iCs/>
            <w:sz w:val="24"/>
            <w:szCs w:val="24"/>
          </w:rPr>
          <w:fldChar w:fldCharType="separate"/>
        </w:r>
        <w:r w:rsidRPr="00DA0466">
          <w:rPr>
            <w:rFonts w:ascii="Times New Roman" w:eastAsia="Times New Roman" w:hAnsi="Times New Roman" w:cs="Times New Roman"/>
            <w:b/>
            <w:bCs/>
            <w:i/>
            <w:iCs/>
            <w:color w:val="0000FF"/>
            <w:sz w:val="24"/>
            <w:szCs w:val="24"/>
            <w:u w:val="single"/>
          </w:rPr>
          <w:t>shortest-path-through-polygon page</w:t>
        </w:r>
        <w:r w:rsidRPr="00DA0466">
          <w:rPr>
            <w:rFonts w:ascii="Times New Roman" w:eastAsia="Times New Roman" w:hAnsi="Times New Roman" w:cs="Times New Roman"/>
            <w:b/>
            <w:bCs/>
            <w:i/>
            <w:iCs/>
            <w:sz w:val="24"/>
            <w:szCs w:val="24"/>
          </w:rPr>
          <w:fldChar w:fldCharType="end"/>
        </w:r>
        <w:r w:rsidRPr="00DA0466">
          <w:rPr>
            <w:rFonts w:ascii="Times New Roman" w:eastAsia="Times New Roman" w:hAnsi="Times New Roman" w:cs="Times New Roman"/>
            <w:b/>
            <w:bCs/>
            <w:i/>
            <w:iCs/>
            <w:sz w:val="24"/>
            <w:szCs w:val="24"/>
          </w:rPr>
          <w:t>!</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ins>
      <w:r>
        <w:rPr>
          <w:rFonts w:ascii="Times New Roman" w:eastAsia="Times New Roman" w:hAnsi="Times New Roman" w:cs="Times New Roman"/>
          <w:noProof/>
          <w:sz w:val="24"/>
          <w:szCs w:val="24"/>
        </w:rPr>
        <w:drawing>
          <wp:inline distT="0" distB="0" distL="0" distR="0">
            <wp:extent cx="3020060" cy="1906270"/>
            <wp:effectExtent l="0" t="0" r="8890" b="0"/>
            <wp:docPr id="7" name="Picture 7" descr="http://alienryderflex.com/polygon/Diagram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lienryderflex.com/polygon/Diagram_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20060" cy="1906270"/>
                    </a:xfrm>
                    <a:prstGeom prst="rect">
                      <a:avLst/>
                    </a:prstGeom>
                    <a:noFill/>
                    <a:ln>
                      <a:noFill/>
                    </a:ln>
                  </pic:spPr>
                </pic:pic>
              </a:graphicData>
            </a:graphic>
          </wp:inline>
        </w:drawing>
      </w:r>
      <w:ins w:id="2" w:author="Unknown">
        <w:r w:rsidRPr="00DA0466">
          <w:rPr>
            <w:rFonts w:ascii="Times New Roman" w:eastAsia="Times New Roman" w:hAnsi="Times New Roman" w:cs="Times New Roman"/>
            <w:b/>
            <w:bCs/>
            <w:sz w:val="24"/>
            <w:szCs w:val="24"/>
          </w:rPr>
          <w:t>Figure 1</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t>Figure 1 demonstrates a typical case of a severely concave polygon with 14 sides.  The red dot is a point which needs to be tested, to determine if it lies inside the polygon.</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t xml:space="preserve">The solution is to compare each side of the polygon to the Y (vertical) coordinate of the test point, and compile a list of </w:t>
        </w:r>
        <w:r w:rsidRPr="00DA0466">
          <w:rPr>
            <w:rFonts w:ascii="Times New Roman" w:eastAsia="Times New Roman" w:hAnsi="Times New Roman" w:cs="Times New Roman"/>
            <w:b/>
            <w:bCs/>
            <w:sz w:val="24"/>
            <w:szCs w:val="24"/>
          </w:rPr>
          <w:t>nodes</w:t>
        </w:r>
        <w:r w:rsidRPr="00DA0466">
          <w:rPr>
            <w:rFonts w:ascii="Times New Roman" w:eastAsia="Times New Roman" w:hAnsi="Times New Roman" w:cs="Times New Roman"/>
            <w:sz w:val="24"/>
            <w:szCs w:val="24"/>
          </w:rPr>
          <w:t xml:space="preserve">, where each node is a point where one side crosses the Y threshold of the test point. In this example, eight sides of the polygon cross the Y threshold, while the other six sides do not.  Then, if there are an </w:t>
        </w:r>
        <w:r w:rsidRPr="00DA0466">
          <w:rPr>
            <w:rFonts w:ascii="Times New Roman" w:eastAsia="Times New Roman" w:hAnsi="Times New Roman" w:cs="Times New Roman"/>
            <w:i/>
            <w:iCs/>
            <w:sz w:val="24"/>
            <w:szCs w:val="24"/>
          </w:rPr>
          <w:t>odd</w:t>
        </w:r>
        <w:r w:rsidRPr="00DA0466">
          <w:rPr>
            <w:rFonts w:ascii="Times New Roman" w:eastAsia="Times New Roman" w:hAnsi="Times New Roman" w:cs="Times New Roman"/>
            <w:sz w:val="24"/>
            <w:szCs w:val="24"/>
          </w:rPr>
          <w:t xml:space="preserve"> number of nodes on each side of the test point, then it is inside the polygon; if there </w:t>
        </w:r>
        <w:proofErr w:type="gramStart"/>
        <w:r w:rsidRPr="00DA0466">
          <w:rPr>
            <w:rFonts w:ascii="Times New Roman" w:eastAsia="Times New Roman" w:hAnsi="Times New Roman" w:cs="Times New Roman"/>
            <w:sz w:val="24"/>
            <w:szCs w:val="24"/>
          </w:rPr>
          <w:t xml:space="preserve">are an </w:t>
        </w:r>
        <w:r w:rsidRPr="00DA0466">
          <w:rPr>
            <w:rFonts w:ascii="Times New Roman" w:eastAsia="Times New Roman" w:hAnsi="Times New Roman" w:cs="Times New Roman"/>
            <w:i/>
            <w:iCs/>
            <w:sz w:val="24"/>
            <w:szCs w:val="24"/>
          </w:rPr>
          <w:t>even</w:t>
        </w:r>
        <w:r w:rsidRPr="00DA0466">
          <w:rPr>
            <w:rFonts w:ascii="Times New Roman" w:eastAsia="Times New Roman" w:hAnsi="Times New Roman" w:cs="Times New Roman"/>
            <w:sz w:val="24"/>
            <w:szCs w:val="24"/>
          </w:rPr>
          <w:t xml:space="preserve"> number</w:t>
        </w:r>
        <w:proofErr w:type="gramEnd"/>
        <w:r w:rsidRPr="00DA0466">
          <w:rPr>
            <w:rFonts w:ascii="Times New Roman" w:eastAsia="Times New Roman" w:hAnsi="Times New Roman" w:cs="Times New Roman"/>
            <w:sz w:val="24"/>
            <w:szCs w:val="24"/>
          </w:rPr>
          <w:t xml:space="preserve"> of nodes on each side of the test point, then it is outside the polygon.  In our example, there are five nodes to the left of the test point, and three nodes to the right.  Since five and three are odd numbers, our test point is inside the polygon.</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t>(Note:  This algorithm does not care whether the polygon is traced in clockwise or counterclockwise fashion.)</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ins>
      <w:r>
        <w:rPr>
          <w:rFonts w:ascii="Times New Roman" w:eastAsia="Times New Roman" w:hAnsi="Times New Roman" w:cs="Times New Roman"/>
          <w:noProof/>
          <w:sz w:val="24"/>
          <w:szCs w:val="24"/>
        </w:rPr>
        <w:drawing>
          <wp:inline distT="0" distB="0" distL="0" distR="0">
            <wp:extent cx="1648460" cy="1217295"/>
            <wp:effectExtent l="0" t="0" r="8890" b="1905"/>
            <wp:docPr id="6" name="Picture 6" descr="http://alienryderflex.com/polygon/Diagram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lienryderflex.com/polygon/Diagram_2.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48460" cy="1217295"/>
                    </a:xfrm>
                    <a:prstGeom prst="rect">
                      <a:avLst/>
                    </a:prstGeom>
                    <a:noFill/>
                    <a:ln>
                      <a:noFill/>
                    </a:ln>
                  </pic:spPr>
                </pic:pic>
              </a:graphicData>
            </a:graphic>
          </wp:inline>
        </w:drawing>
      </w:r>
      <w:ins w:id="3" w:author="Unknown">
        <w:r w:rsidRPr="00DA0466">
          <w:rPr>
            <w:rFonts w:ascii="Times New Roman" w:eastAsia="Times New Roman" w:hAnsi="Times New Roman" w:cs="Times New Roman"/>
            <w:b/>
            <w:bCs/>
            <w:sz w:val="24"/>
            <w:szCs w:val="24"/>
          </w:rPr>
          <w:t>Figure 2</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lastRenderedPageBreak/>
          <w:t>Figure 2 shows what happens if the polygon crosses itself.  In this example, a ten-sided polygon has lines which cross each other.  The effect is much like “exclusive or,” or XOR as it is known to assembly-language programmers.  The portions of the polygon which overlap cancel each other out.  So, the test point is outside the polygon, as indicated by the even number of nodes (two and two) on either side of it.</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ins>
      <w:r>
        <w:rPr>
          <w:rFonts w:ascii="Times New Roman" w:eastAsia="Times New Roman" w:hAnsi="Times New Roman" w:cs="Times New Roman"/>
          <w:noProof/>
          <w:sz w:val="24"/>
          <w:szCs w:val="24"/>
        </w:rPr>
        <w:drawing>
          <wp:inline distT="0" distB="0" distL="0" distR="0">
            <wp:extent cx="791845" cy="965835"/>
            <wp:effectExtent l="0" t="0" r="8255" b="5715"/>
            <wp:docPr id="5" name="Picture 5" descr="http://alienryderflex.com/polygon/Diagram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lienryderflex.com/polygon/Diagram_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1845" cy="965835"/>
                    </a:xfrm>
                    <a:prstGeom prst="rect">
                      <a:avLst/>
                    </a:prstGeom>
                    <a:noFill/>
                    <a:ln>
                      <a:noFill/>
                    </a:ln>
                  </pic:spPr>
                </pic:pic>
              </a:graphicData>
            </a:graphic>
          </wp:inline>
        </w:drawing>
      </w:r>
      <w:ins w:id="4" w:author="Unknown">
        <w:r w:rsidRPr="00DA0466">
          <w:rPr>
            <w:rFonts w:ascii="Times New Roman" w:eastAsia="Times New Roman" w:hAnsi="Times New Roman" w:cs="Times New Roman"/>
            <w:b/>
            <w:bCs/>
            <w:sz w:val="24"/>
            <w:szCs w:val="24"/>
          </w:rPr>
          <w:t>Figure 3</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t>In Figure 3, the six-sided polygon does not overlap itself, but it does have lines that cross.  This is not a problem; the algorithm still works fine.</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ins>
      <w:r>
        <w:rPr>
          <w:rFonts w:ascii="Times New Roman" w:eastAsia="Times New Roman" w:hAnsi="Times New Roman" w:cs="Times New Roman"/>
          <w:noProof/>
          <w:sz w:val="24"/>
          <w:szCs w:val="24"/>
        </w:rPr>
        <w:drawing>
          <wp:inline distT="0" distB="0" distL="0" distR="0">
            <wp:extent cx="965835" cy="618490"/>
            <wp:effectExtent l="0" t="0" r="5715" b="0"/>
            <wp:docPr id="4" name="Picture 4" descr="http://alienryderflex.com/polygon/Diagram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lienryderflex.com/polygon/Diagram_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5835" cy="618490"/>
                    </a:xfrm>
                    <a:prstGeom prst="rect">
                      <a:avLst/>
                    </a:prstGeom>
                    <a:noFill/>
                    <a:ln>
                      <a:noFill/>
                    </a:ln>
                  </pic:spPr>
                </pic:pic>
              </a:graphicData>
            </a:graphic>
          </wp:inline>
        </w:drawing>
      </w:r>
      <w:ins w:id="5" w:author="Unknown">
        <w:r w:rsidRPr="00DA0466">
          <w:rPr>
            <w:rFonts w:ascii="Times New Roman" w:eastAsia="Times New Roman" w:hAnsi="Times New Roman" w:cs="Times New Roman"/>
            <w:b/>
            <w:bCs/>
            <w:sz w:val="24"/>
            <w:szCs w:val="24"/>
          </w:rPr>
          <w:t>Figure 4</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t xml:space="preserve">Figure 4 demonstrates the problem that results when a vertex of the polygon falls directly on the Y threshold.  Since sides </w:t>
        </w:r>
        <w:proofErr w:type="gramStart"/>
        <w:r w:rsidRPr="00DA0466">
          <w:rPr>
            <w:rFonts w:ascii="Times New Roman" w:eastAsia="Times New Roman" w:hAnsi="Times New Roman" w:cs="Times New Roman"/>
            <w:b/>
            <w:bCs/>
            <w:sz w:val="24"/>
            <w:szCs w:val="24"/>
          </w:rPr>
          <w:t>a</w:t>
        </w:r>
        <w:r w:rsidRPr="00DA0466">
          <w:rPr>
            <w:rFonts w:ascii="Times New Roman" w:eastAsia="Times New Roman" w:hAnsi="Times New Roman" w:cs="Times New Roman"/>
            <w:sz w:val="24"/>
            <w:szCs w:val="24"/>
          </w:rPr>
          <w:t xml:space="preserve"> and</w:t>
        </w:r>
        <w:proofErr w:type="gramEnd"/>
        <w:r w:rsidRPr="00DA0466">
          <w:rPr>
            <w:rFonts w:ascii="Times New Roman" w:eastAsia="Times New Roman" w:hAnsi="Times New Roman" w:cs="Times New Roman"/>
            <w:sz w:val="24"/>
            <w:szCs w:val="24"/>
          </w:rPr>
          <w:t xml:space="preserve"> </w:t>
        </w:r>
        <w:r w:rsidRPr="00DA0466">
          <w:rPr>
            <w:rFonts w:ascii="Times New Roman" w:eastAsia="Times New Roman" w:hAnsi="Times New Roman" w:cs="Times New Roman"/>
            <w:b/>
            <w:bCs/>
            <w:sz w:val="24"/>
            <w:szCs w:val="24"/>
          </w:rPr>
          <w:t>b</w:t>
        </w:r>
        <w:r w:rsidRPr="00DA0466">
          <w:rPr>
            <w:rFonts w:ascii="Times New Roman" w:eastAsia="Times New Roman" w:hAnsi="Times New Roman" w:cs="Times New Roman"/>
            <w:sz w:val="24"/>
            <w:szCs w:val="24"/>
          </w:rPr>
          <w:t xml:space="preserve"> both touch the threshold, should they both generate a node?  No, because then there would be two nodes on each side of the test point and so the test would say it was outside of the polygon, when it clearly is not!</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t xml:space="preserve">The solution to this situation is simple.  Points which are exactly on the Y threshold must be considered to belong to one side of the threshold.  Let’s say we arbitrarily decide that points on the Y threshold will belong to the “above” side of the threshold.  Then, side </w:t>
        </w:r>
        <w:proofErr w:type="gramStart"/>
        <w:r w:rsidRPr="00DA0466">
          <w:rPr>
            <w:rFonts w:ascii="Times New Roman" w:eastAsia="Times New Roman" w:hAnsi="Times New Roman" w:cs="Times New Roman"/>
            <w:b/>
            <w:bCs/>
            <w:sz w:val="24"/>
            <w:szCs w:val="24"/>
          </w:rPr>
          <w:t>a</w:t>
        </w:r>
        <w:r w:rsidRPr="00DA0466">
          <w:rPr>
            <w:rFonts w:ascii="Times New Roman" w:eastAsia="Times New Roman" w:hAnsi="Times New Roman" w:cs="Times New Roman"/>
            <w:sz w:val="24"/>
            <w:szCs w:val="24"/>
          </w:rPr>
          <w:t xml:space="preserve"> generates</w:t>
        </w:r>
        <w:proofErr w:type="gramEnd"/>
        <w:r w:rsidRPr="00DA0466">
          <w:rPr>
            <w:rFonts w:ascii="Times New Roman" w:eastAsia="Times New Roman" w:hAnsi="Times New Roman" w:cs="Times New Roman"/>
            <w:sz w:val="24"/>
            <w:szCs w:val="24"/>
          </w:rPr>
          <w:t xml:space="preserve"> a node, since it has one endpoint below the threshold and its other endpoint on-or-above the threshold.  Side </w:t>
        </w:r>
        <w:r w:rsidRPr="00DA0466">
          <w:rPr>
            <w:rFonts w:ascii="Times New Roman" w:eastAsia="Times New Roman" w:hAnsi="Times New Roman" w:cs="Times New Roman"/>
            <w:b/>
            <w:bCs/>
            <w:sz w:val="24"/>
            <w:szCs w:val="24"/>
          </w:rPr>
          <w:t>b</w:t>
        </w:r>
        <w:r w:rsidRPr="00DA0466">
          <w:rPr>
            <w:rFonts w:ascii="Times New Roman" w:eastAsia="Times New Roman" w:hAnsi="Times New Roman" w:cs="Times New Roman"/>
            <w:sz w:val="24"/>
            <w:szCs w:val="24"/>
          </w:rPr>
          <w:t xml:space="preserve"> does not generate a node, because both of its endpoints are on-or-above the threshold, so it is not considered to be a threshold-crossing side.</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ins>
      <w:r>
        <w:rPr>
          <w:rFonts w:ascii="Times New Roman" w:eastAsia="Times New Roman" w:hAnsi="Times New Roman" w:cs="Times New Roman"/>
          <w:noProof/>
          <w:sz w:val="24"/>
          <w:szCs w:val="24"/>
        </w:rPr>
        <w:drawing>
          <wp:inline distT="0" distB="0" distL="0" distR="0">
            <wp:extent cx="965835" cy="701675"/>
            <wp:effectExtent l="0" t="0" r="5715" b="3175"/>
            <wp:docPr id="3" name="Picture 3" descr="http://alienryderflex.com/polygon/Diagram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lienryderflex.com/polygon/Diagram_5.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5835" cy="701675"/>
                    </a:xfrm>
                    <a:prstGeom prst="rect">
                      <a:avLst/>
                    </a:prstGeom>
                    <a:noFill/>
                    <a:ln>
                      <a:noFill/>
                    </a:ln>
                  </pic:spPr>
                </pic:pic>
              </a:graphicData>
            </a:graphic>
          </wp:inline>
        </w:drawing>
      </w:r>
      <w:ins w:id="6" w:author="Unknown">
        <w:r w:rsidRPr="00DA0466">
          <w:rPr>
            <w:rFonts w:ascii="Times New Roman" w:eastAsia="Times New Roman" w:hAnsi="Times New Roman" w:cs="Times New Roman"/>
            <w:b/>
            <w:bCs/>
            <w:sz w:val="24"/>
            <w:szCs w:val="24"/>
          </w:rPr>
          <w:t>Figure 5</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t xml:space="preserve">Figure 5 shows the case of a polygon in which one of its sides lies entirely on the threshold.  Simply follow the rule as described concerning Figure 4.  Side </w:t>
        </w:r>
        <w:r w:rsidRPr="00DA0466">
          <w:rPr>
            <w:rFonts w:ascii="Times New Roman" w:eastAsia="Times New Roman" w:hAnsi="Times New Roman" w:cs="Times New Roman"/>
            <w:b/>
            <w:bCs/>
            <w:sz w:val="24"/>
            <w:szCs w:val="24"/>
          </w:rPr>
          <w:t>c</w:t>
        </w:r>
        <w:r w:rsidRPr="00DA0466">
          <w:rPr>
            <w:rFonts w:ascii="Times New Roman" w:eastAsia="Times New Roman" w:hAnsi="Times New Roman" w:cs="Times New Roman"/>
            <w:sz w:val="24"/>
            <w:szCs w:val="24"/>
          </w:rPr>
          <w:t xml:space="preserve"> generates a node, because it has one endpoint below the </w:t>
        </w:r>
        <w:proofErr w:type="gramStart"/>
        <w:r w:rsidRPr="00DA0466">
          <w:rPr>
            <w:rFonts w:ascii="Times New Roman" w:eastAsia="Times New Roman" w:hAnsi="Times New Roman" w:cs="Times New Roman"/>
            <w:sz w:val="24"/>
            <w:szCs w:val="24"/>
          </w:rPr>
          <w:t>threshold,</w:t>
        </w:r>
        <w:proofErr w:type="gramEnd"/>
        <w:r w:rsidRPr="00DA0466">
          <w:rPr>
            <w:rFonts w:ascii="Times New Roman" w:eastAsia="Times New Roman" w:hAnsi="Times New Roman" w:cs="Times New Roman"/>
            <w:sz w:val="24"/>
            <w:szCs w:val="24"/>
          </w:rPr>
          <w:t xml:space="preserve"> and its other endpoint on-or-above the threshold.  Side </w:t>
        </w:r>
        <w:r w:rsidRPr="00DA0466">
          <w:rPr>
            <w:rFonts w:ascii="Times New Roman" w:eastAsia="Times New Roman" w:hAnsi="Times New Roman" w:cs="Times New Roman"/>
            <w:b/>
            <w:bCs/>
            <w:sz w:val="24"/>
            <w:szCs w:val="24"/>
          </w:rPr>
          <w:t>d</w:t>
        </w:r>
        <w:r w:rsidRPr="00DA0466">
          <w:rPr>
            <w:rFonts w:ascii="Times New Roman" w:eastAsia="Times New Roman" w:hAnsi="Times New Roman" w:cs="Times New Roman"/>
            <w:sz w:val="24"/>
            <w:szCs w:val="24"/>
          </w:rPr>
          <w:t xml:space="preserve"> does not generate a node, because it has both endpoints on-or-above the threshold.  And side </w:t>
        </w:r>
        <w:r w:rsidRPr="00DA0466">
          <w:rPr>
            <w:rFonts w:ascii="Times New Roman" w:eastAsia="Times New Roman" w:hAnsi="Times New Roman" w:cs="Times New Roman"/>
            <w:b/>
            <w:bCs/>
            <w:sz w:val="24"/>
            <w:szCs w:val="24"/>
          </w:rPr>
          <w:t>e</w:t>
        </w:r>
        <w:r w:rsidRPr="00DA0466">
          <w:rPr>
            <w:rFonts w:ascii="Times New Roman" w:eastAsia="Times New Roman" w:hAnsi="Times New Roman" w:cs="Times New Roman"/>
            <w:sz w:val="24"/>
            <w:szCs w:val="24"/>
          </w:rPr>
          <w:t xml:space="preserve"> also does not generate a node, because it has both endpoints on-or-above the threshold.</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lastRenderedPageBreak/>
          <w:br/>
        </w:r>
        <w:r w:rsidRPr="00DA0466">
          <w:rPr>
            <w:rFonts w:ascii="Times New Roman" w:eastAsia="Times New Roman" w:hAnsi="Times New Roman" w:cs="Times New Roman"/>
            <w:sz w:val="24"/>
            <w:szCs w:val="24"/>
          </w:rPr>
          <w:br/>
        </w:r>
      </w:ins>
      <w:r>
        <w:rPr>
          <w:rFonts w:ascii="Times New Roman" w:eastAsia="Times New Roman" w:hAnsi="Times New Roman" w:cs="Times New Roman"/>
          <w:noProof/>
          <w:sz w:val="24"/>
          <w:szCs w:val="24"/>
        </w:rPr>
        <w:drawing>
          <wp:inline distT="0" distB="0" distL="0" distR="0">
            <wp:extent cx="1945005" cy="2279650"/>
            <wp:effectExtent l="0" t="0" r="0" b="6350"/>
            <wp:docPr id="2" name="Picture 2" descr="http://alienryderflex.com/polygon/crow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alienryderflex.com/polygon/crowns.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5005" cy="2279650"/>
                    </a:xfrm>
                    <a:prstGeom prst="rect">
                      <a:avLst/>
                    </a:prstGeom>
                    <a:noFill/>
                    <a:ln>
                      <a:noFill/>
                    </a:ln>
                  </pic:spPr>
                </pic:pic>
              </a:graphicData>
            </a:graphic>
          </wp:inline>
        </w:drawing>
      </w:r>
      <w:ins w:id="7" w:author="Unknown">
        <w:r w:rsidRPr="00DA0466">
          <w:rPr>
            <w:rFonts w:ascii="Times New Roman" w:eastAsia="Times New Roman" w:hAnsi="Times New Roman" w:cs="Times New Roman"/>
            <w:b/>
            <w:bCs/>
            <w:sz w:val="24"/>
            <w:szCs w:val="24"/>
          </w:rPr>
          <w:t>Figure 6</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t>Figure 6 illustrates a special case brought to my attention by John David Munch of Cal Poly.  One interior angle of the polygon just touches the Y-threshold of the test point.  This is OK.  In the upper picture, only one side (</w:t>
        </w:r>
        <w:proofErr w:type="spellStart"/>
        <w:r w:rsidRPr="00DA0466">
          <w:rPr>
            <w:rFonts w:ascii="Times New Roman" w:eastAsia="Times New Roman" w:hAnsi="Times New Roman" w:cs="Times New Roman"/>
            <w:sz w:val="24"/>
            <w:szCs w:val="24"/>
          </w:rPr>
          <w:t>hilited</w:t>
        </w:r>
        <w:proofErr w:type="spellEnd"/>
        <w:r w:rsidRPr="00DA0466">
          <w:rPr>
            <w:rFonts w:ascii="Times New Roman" w:eastAsia="Times New Roman" w:hAnsi="Times New Roman" w:cs="Times New Roman"/>
            <w:sz w:val="24"/>
            <w:szCs w:val="24"/>
          </w:rPr>
          <w:t xml:space="preserve"> in red) generates a node to the left of the test point, and in the bottom example, three sides do.  Either way, the number is odd, and the test point will be deemed inside the polygon.</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b/>
            <w:bCs/>
            <w:sz w:val="24"/>
            <w:szCs w:val="24"/>
          </w:rPr>
          <w:t>Polygon Edge</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proofErr w:type="gramStart"/>
        <w:r w:rsidRPr="00DA0466">
          <w:rPr>
            <w:rFonts w:ascii="Times New Roman" w:eastAsia="Times New Roman" w:hAnsi="Times New Roman" w:cs="Times New Roman"/>
            <w:sz w:val="24"/>
            <w:szCs w:val="24"/>
          </w:rPr>
          <w:t>If</w:t>
        </w:r>
        <w:proofErr w:type="gramEnd"/>
        <w:r w:rsidRPr="00DA0466">
          <w:rPr>
            <w:rFonts w:ascii="Times New Roman" w:eastAsia="Times New Roman" w:hAnsi="Times New Roman" w:cs="Times New Roman"/>
            <w:sz w:val="24"/>
            <w:szCs w:val="24"/>
          </w:rPr>
          <w:t xml:space="preserve"> the test point is on the border of the polygon, this algorithm will deliver unpredictable results; i.e. the result may be “inside” or “outside” depending on arbitrary factors such as how the polygon is oriented with respect to the coordinate system.  (That is not generally a problem, since the edge of the polygon is infinitely thin anyway, and points that fall right on the edge can go either way without hurting the look of the polygon.)</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b/>
            <w:bCs/>
            <w:sz w:val="24"/>
            <w:szCs w:val="24"/>
          </w:rPr>
          <w:t>C Code Sample</w:t>
        </w:r>
      </w:ins>
    </w:p>
    <w:tbl>
      <w:tblPr>
        <w:tblW w:w="0" w:type="auto"/>
        <w:tblCellSpacing w:w="0" w:type="dxa"/>
        <w:tblCellMar>
          <w:left w:w="0" w:type="dxa"/>
          <w:right w:w="0" w:type="dxa"/>
        </w:tblCellMar>
        <w:tblLook w:val="04A0" w:firstRow="1" w:lastRow="0" w:firstColumn="1" w:lastColumn="0" w:noHBand="0" w:noVBand="1"/>
      </w:tblPr>
      <w:tblGrid>
        <w:gridCol w:w="9122"/>
      </w:tblGrid>
      <w:tr w:rsidR="00DA0466" w:rsidRPr="00DA0466" w:rsidTr="00DA0466">
        <w:trPr>
          <w:tblCellSpacing w:w="0" w:type="dxa"/>
        </w:trPr>
        <w:tc>
          <w:tcPr>
            <w:tcW w:w="0" w:type="auto"/>
            <w:shd w:val="clear" w:color="auto" w:fill="E8E8E8"/>
            <w:vAlign w:val="center"/>
            <w:hideMark/>
          </w:tcPr>
          <w:p w:rsidR="00DA0466" w:rsidRPr="00DA0466" w:rsidRDefault="00DA0466" w:rsidP="00DA0466">
            <w:pPr>
              <w:spacing w:after="0" w:line="240" w:lineRule="auto"/>
              <w:rPr>
                <w:rFonts w:ascii="Times New Roman" w:eastAsia="Times New Roman" w:hAnsi="Times New Roman" w:cs="Times New Roman"/>
                <w:sz w:val="24"/>
                <w:szCs w:val="24"/>
              </w:rPr>
            </w:pPr>
            <w:r w:rsidRPr="00DA0466">
              <w:rPr>
                <w:rFonts w:ascii="Courier New" w:eastAsia="Times New Roman" w:hAnsi="Courier New" w:cs="Courier New"/>
                <w:color w:val="008000"/>
                <w:sz w:val="20"/>
                <w:szCs w:val="20"/>
              </w:rPr>
              <w:t xml:space="preserve">//  </w:t>
            </w:r>
            <w:proofErr w:type="spellStart"/>
            <w:r w:rsidRPr="00DA0466">
              <w:rPr>
                <w:rFonts w:ascii="Courier New" w:eastAsia="Times New Roman" w:hAnsi="Courier New" w:cs="Courier New"/>
                <w:color w:val="008000"/>
                <w:sz w:val="20"/>
                <w:szCs w:val="20"/>
              </w:rPr>
              <w:t>Globals</w:t>
            </w:r>
            <w:proofErr w:type="spellEnd"/>
            <w:r w:rsidRPr="00DA0466">
              <w:rPr>
                <w:rFonts w:ascii="Courier New" w:eastAsia="Times New Roman" w:hAnsi="Courier New" w:cs="Courier New"/>
                <w:color w:val="008000"/>
                <w:sz w:val="20"/>
                <w:szCs w:val="20"/>
              </w:rPr>
              <w:t xml:space="preserve"> which should be set before calling this function:</w:t>
            </w:r>
            <w:r w:rsidRPr="00DA0466">
              <w:rPr>
                <w:rFonts w:ascii="Courier New" w:eastAsia="Times New Roman" w:hAnsi="Courier New" w:cs="Courier New"/>
                <w:color w:val="008000"/>
                <w:sz w:val="20"/>
                <w:szCs w:val="20"/>
              </w:rPr>
              <w:br/>
              <w:t>//</w:t>
            </w:r>
            <w:r w:rsidRPr="00DA0466">
              <w:rPr>
                <w:rFonts w:ascii="Courier New" w:eastAsia="Times New Roman" w:hAnsi="Courier New" w:cs="Courier New"/>
                <w:color w:val="008000"/>
                <w:sz w:val="20"/>
                <w:szCs w:val="20"/>
              </w:rPr>
              <w:br/>
              <w:t xml:space="preserve">//  </w:t>
            </w:r>
            <w:proofErr w:type="spellStart"/>
            <w:r w:rsidRPr="00DA0466">
              <w:rPr>
                <w:rFonts w:ascii="Courier New" w:eastAsia="Times New Roman" w:hAnsi="Courier New" w:cs="Courier New"/>
                <w:color w:val="008000"/>
                <w:sz w:val="20"/>
                <w:szCs w:val="20"/>
              </w:rPr>
              <w:t>int</w:t>
            </w:r>
            <w:proofErr w:type="spellEnd"/>
            <w:r w:rsidRPr="00DA0466">
              <w:rPr>
                <w:rFonts w:ascii="Courier New" w:eastAsia="Times New Roman" w:hAnsi="Courier New" w:cs="Courier New"/>
                <w:color w:val="008000"/>
                <w:sz w:val="20"/>
                <w:szCs w:val="20"/>
              </w:rPr>
              <w:t>    </w:t>
            </w:r>
            <w:proofErr w:type="spellStart"/>
            <w:r w:rsidRPr="00DA0466">
              <w:rPr>
                <w:rFonts w:ascii="Courier New" w:eastAsia="Times New Roman" w:hAnsi="Courier New" w:cs="Courier New"/>
                <w:color w:val="008000"/>
                <w:sz w:val="20"/>
                <w:szCs w:val="20"/>
              </w:rPr>
              <w:t>polySides</w:t>
            </w:r>
            <w:proofErr w:type="spellEnd"/>
            <w:r w:rsidRPr="00DA0466">
              <w:rPr>
                <w:rFonts w:ascii="Courier New" w:eastAsia="Times New Roman" w:hAnsi="Courier New" w:cs="Courier New"/>
                <w:color w:val="008000"/>
                <w:sz w:val="20"/>
                <w:szCs w:val="20"/>
              </w:rPr>
              <w:t>  =  how many corners the polygon has</w:t>
            </w:r>
            <w:r w:rsidRPr="00DA0466">
              <w:rPr>
                <w:rFonts w:ascii="Courier New" w:eastAsia="Times New Roman" w:hAnsi="Courier New" w:cs="Courier New"/>
                <w:color w:val="008000"/>
                <w:sz w:val="20"/>
                <w:szCs w:val="20"/>
              </w:rPr>
              <w:br/>
              <w:t>//  float  </w:t>
            </w:r>
            <w:proofErr w:type="spellStart"/>
            <w:r w:rsidRPr="00DA0466">
              <w:rPr>
                <w:rFonts w:ascii="Courier New" w:eastAsia="Times New Roman" w:hAnsi="Courier New" w:cs="Courier New"/>
                <w:color w:val="008000"/>
                <w:sz w:val="20"/>
                <w:szCs w:val="20"/>
              </w:rPr>
              <w:t>polyX</w:t>
            </w:r>
            <w:proofErr w:type="spellEnd"/>
            <w:r w:rsidRPr="00DA0466">
              <w:rPr>
                <w:rFonts w:ascii="Courier New" w:eastAsia="Times New Roman" w:hAnsi="Courier New" w:cs="Courier New"/>
                <w:color w:val="008000"/>
                <w:sz w:val="20"/>
                <w:szCs w:val="20"/>
              </w:rPr>
              <w:t>[]    =  horizontal coordinates of corners</w:t>
            </w:r>
            <w:r w:rsidRPr="00DA0466">
              <w:rPr>
                <w:rFonts w:ascii="Courier New" w:eastAsia="Times New Roman" w:hAnsi="Courier New" w:cs="Courier New"/>
                <w:color w:val="008000"/>
                <w:sz w:val="20"/>
                <w:szCs w:val="20"/>
              </w:rPr>
              <w:br/>
              <w:t>//  float  </w:t>
            </w:r>
            <w:proofErr w:type="spellStart"/>
            <w:r w:rsidRPr="00DA0466">
              <w:rPr>
                <w:rFonts w:ascii="Courier New" w:eastAsia="Times New Roman" w:hAnsi="Courier New" w:cs="Courier New"/>
                <w:color w:val="008000"/>
                <w:sz w:val="20"/>
                <w:szCs w:val="20"/>
              </w:rPr>
              <w:t>polyY</w:t>
            </w:r>
            <w:proofErr w:type="spellEnd"/>
            <w:r w:rsidRPr="00DA0466">
              <w:rPr>
                <w:rFonts w:ascii="Courier New" w:eastAsia="Times New Roman" w:hAnsi="Courier New" w:cs="Courier New"/>
                <w:color w:val="008000"/>
                <w:sz w:val="20"/>
                <w:szCs w:val="20"/>
              </w:rPr>
              <w:t>[]    =  vertical coordinates of corners</w:t>
            </w:r>
            <w:r w:rsidRPr="00DA0466">
              <w:rPr>
                <w:rFonts w:ascii="Courier New" w:eastAsia="Times New Roman" w:hAnsi="Courier New" w:cs="Courier New"/>
                <w:color w:val="008000"/>
                <w:sz w:val="20"/>
                <w:szCs w:val="20"/>
              </w:rPr>
              <w:br/>
              <w:t>//  float  x, y       =  point to be tested</w:t>
            </w:r>
            <w:r w:rsidRPr="00DA0466">
              <w:rPr>
                <w:rFonts w:ascii="Courier New" w:eastAsia="Times New Roman" w:hAnsi="Courier New" w:cs="Courier New"/>
                <w:color w:val="008000"/>
                <w:sz w:val="20"/>
                <w:szCs w:val="20"/>
              </w:rPr>
              <w:br/>
              <w:t>//</w:t>
            </w:r>
            <w:r w:rsidRPr="00DA0466">
              <w:rPr>
                <w:rFonts w:ascii="Courier New" w:eastAsia="Times New Roman" w:hAnsi="Courier New" w:cs="Courier New"/>
                <w:color w:val="008000"/>
                <w:sz w:val="20"/>
                <w:szCs w:val="20"/>
              </w:rPr>
              <w:br/>
              <w:t>//  (</w:t>
            </w:r>
            <w:proofErr w:type="spellStart"/>
            <w:r w:rsidRPr="00DA0466">
              <w:rPr>
                <w:rFonts w:ascii="Courier New" w:eastAsia="Times New Roman" w:hAnsi="Courier New" w:cs="Courier New"/>
                <w:color w:val="008000"/>
                <w:sz w:val="20"/>
                <w:szCs w:val="20"/>
              </w:rPr>
              <w:t>Globals</w:t>
            </w:r>
            <w:proofErr w:type="spellEnd"/>
            <w:r w:rsidRPr="00DA0466">
              <w:rPr>
                <w:rFonts w:ascii="Courier New" w:eastAsia="Times New Roman" w:hAnsi="Courier New" w:cs="Courier New"/>
                <w:color w:val="008000"/>
                <w:sz w:val="20"/>
                <w:szCs w:val="20"/>
              </w:rPr>
              <w:t xml:space="preserve"> are used in this example for purposes of speed.  Change as</w:t>
            </w:r>
            <w:r w:rsidRPr="00DA0466">
              <w:rPr>
                <w:rFonts w:ascii="Courier New" w:eastAsia="Times New Roman" w:hAnsi="Courier New" w:cs="Courier New"/>
                <w:color w:val="008000"/>
                <w:sz w:val="20"/>
                <w:szCs w:val="20"/>
              </w:rPr>
              <w:br/>
              <w:t>//</w:t>
            </w:r>
            <w:proofErr w:type="gramStart"/>
            <w:r w:rsidRPr="00DA0466">
              <w:rPr>
                <w:rFonts w:ascii="Courier New" w:eastAsia="Times New Roman" w:hAnsi="Courier New" w:cs="Courier New"/>
                <w:color w:val="008000"/>
                <w:sz w:val="20"/>
                <w:szCs w:val="20"/>
              </w:rPr>
              <w:t>  desired</w:t>
            </w:r>
            <w:proofErr w:type="gramEnd"/>
            <w:r w:rsidRPr="00DA0466">
              <w:rPr>
                <w:rFonts w:ascii="Courier New" w:eastAsia="Times New Roman" w:hAnsi="Courier New" w:cs="Courier New"/>
                <w:color w:val="008000"/>
                <w:sz w:val="20"/>
                <w:szCs w:val="20"/>
              </w:rPr>
              <w:t>.)</w:t>
            </w:r>
            <w:r w:rsidRPr="00DA0466">
              <w:rPr>
                <w:rFonts w:ascii="Courier New" w:eastAsia="Times New Roman" w:hAnsi="Courier New" w:cs="Courier New"/>
                <w:color w:val="008000"/>
                <w:sz w:val="20"/>
                <w:szCs w:val="20"/>
              </w:rPr>
              <w:br/>
              <w:t>//</w:t>
            </w:r>
            <w:r w:rsidRPr="00DA0466">
              <w:rPr>
                <w:rFonts w:ascii="Courier New" w:eastAsia="Times New Roman" w:hAnsi="Courier New" w:cs="Courier New"/>
                <w:color w:val="008000"/>
                <w:sz w:val="20"/>
                <w:szCs w:val="20"/>
              </w:rPr>
              <w:br/>
              <w:t>//</w:t>
            </w:r>
            <w:proofErr w:type="gramStart"/>
            <w:r w:rsidRPr="00DA0466">
              <w:rPr>
                <w:rFonts w:ascii="Courier New" w:eastAsia="Times New Roman" w:hAnsi="Courier New" w:cs="Courier New"/>
                <w:color w:val="008000"/>
                <w:sz w:val="20"/>
                <w:szCs w:val="20"/>
              </w:rPr>
              <w:t>  The</w:t>
            </w:r>
            <w:proofErr w:type="gramEnd"/>
            <w:r w:rsidRPr="00DA0466">
              <w:rPr>
                <w:rFonts w:ascii="Courier New" w:eastAsia="Times New Roman" w:hAnsi="Courier New" w:cs="Courier New"/>
                <w:color w:val="008000"/>
                <w:sz w:val="20"/>
                <w:szCs w:val="20"/>
              </w:rPr>
              <w:t xml:space="preserve"> function will return YES if the point </w:t>
            </w:r>
            <w:proofErr w:type="spellStart"/>
            <w:r w:rsidRPr="00DA0466">
              <w:rPr>
                <w:rFonts w:ascii="Courier New" w:eastAsia="Times New Roman" w:hAnsi="Courier New" w:cs="Courier New"/>
                <w:color w:val="008000"/>
                <w:sz w:val="20"/>
                <w:szCs w:val="20"/>
              </w:rPr>
              <w:t>x,y</w:t>
            </w:r>
            <w:proofErr w:type="spellEnd"/>
            <w:r w:rsidRPr="00DA0466">
              <w:rPr>
                <w:rFonts w:ascii="Courier New" w:eastAsia="Times New Roman" w:hAnsi="Courier New" w:cs="Courier New"/>
                <w:color w:val="008000"/>
                <w:sz w:val="20"/>
                <w:szCs w:val="20"/>
              </w:rPr>
              <w:t xml:space="preserve"> is inside the polygon, or</w:t>
            </w:r>
            <w:r w:rsidRPr="00DA0466">
              <w:rPr>
                <w:rFonts w:ascii="Courier New" w:eastAsia="Times New Roman" w:hAnsi="Courier New" w:cs="Courier New"/>
                <w:color w:val="008000"/>
                <w:sz w:val="20"/>
                <w:szCs w:val="20"/>
              </w:rPr>
              <w:br/>
              <w:t>//  NO if it is not.  If the point is exactly on the edge of the polygon</w:t>
            </w:r>
            <w:proofErr w:type="gramStart"/>
            <w:r w:rsidRPr="00DA0466">
              <w:rPr>
                <w:rFonts w:ascii="Courier New" w:eastAsia="Times New Roman" w:hAnsi="Courier New" w:cs="Courier New"/>
                <w:color w:val="008000"/>
                <w:sz w:val="20"/>
                <w:szCs w:val="20"/>
              </w:rPr>
              <w:t>,</w:t>
            </w:r>
            <w:proofErr w:type="gramEnd"/>
            <w:r w:rsidRPr="00DA0466">
              <w:rPr>
                <w:rFonts w:ascii="Courier New" w:eastAsia="Times New Roman" w:hAnsi="Courier New" w:cs="Courier New"/>
                <w:color w:val="008000"/>
                <w:sz w:val="20"/>
                <w:szCs w:val="20"/>
              </w:rPr>
              <w:br/>
              <w:t>//  then the function may return YES or NO.</w:t>
            </w:r>
            <w:r w:rsidRPr="00DA0466">
              <w:rPr>
                <w:rFonts w:ascii="Courier New" w:eastAsia="Times New Roman" w:hAnsi="Courier New" w:cs="Courier New"/>
                <w:color w:val="008000"/>
                <w:sz w:val="20"/>
                <w:szCs w:val="20"/>
              </w:rPr>
              <w:br/>
              <w:t>//</w:t>
            </w:r>
            <w:r w:rsidRPr="00DA0466">
              <w:rPr>
                <w:rFonts w:ascii="Courier New" w:eastAsia="Times New Roman" w:hAnsi="Courier New" w:cs="Courier New"/>
                <w:color w:val="008000"/>
                <w:sz w:val="20"/>
                <w:szCs w:val="20"/>
              </w:rPr>
              <w:br/>
              <w:t>//</w:t>
            </w:r>
            <w:proofErr w:type="gramStart"/>
            <w:r w:rsidRPr="00DA0466">
              <w:rPr>
                <w:rFonts w:ascii="Courier New" w:eastAsia="Times New Roman" w:hAnsi="Courier New" w:cs="Courier New"/>
                <w:color w:val="008000"/>
                <w:sz w:val="20"/>
                <w:szCs w:val="20"/>
              </w:rPr>
              <w:t>  Note</w:t>
            </w:r>
            <w:proofErr w:type="gramEnd"/>
            <w:r w:rsidRPr="00DA0466">
              <w:rPr>
                <w:rFonts w:ascii="Courier New" w:eastAsia="Times New Roman" w:hAnsi="Courier New" w:cs="Courier New"/>
                <w:color w:val="008000"/>
                <w:sz w:val="20"/>
                <w:szCs w:val="20"/>
              </w:rPr>
              <w:t xml:space="preserve"> that division by zero is avoided because the division is protected</w:t>
            </w:r>
            <w:r w:rsidRPr="00DA0466">
              <w:rPr>
                <w:rFonts w:ascii="Courier New" w:eastAsia="Times New Roman" w:hAnsi="Courier New" w:cs="Courier New"/>
                <w:color w:val="008000"/>
                <w:sz w:val="20"/>
                <w:szCs w:val="20"/>
              </w:rPr>
              <w:br/>
            </w:r>
            <w:r w:rsidRPr="00DA0466">
              <w:rPr>
                <w:rFonts w:ascii="Courier New" w:eastAsia="Times New Roman" w:hAnsi="Courier New" w:cs="Courier New"/>
                <w:color w:val="008000"/>
                <w:sz w:val="20"/>
                <w:szCs w:val="20"/>
              </w:rPr>
              <w:lastRenderedPageBreak/>
              <w:t>//  by the "if" clause which surrounds it.</w:t>
            </w:r>
            <w:r w:rsidRPr="00DA0466">
              <w:rPr>
                <w:rFonts w:ascii="Courier New" w:eastAsia="Times New Roman" w:hAnsi="Courier New" w:cs="Courier New"/>
                <w:sz w:val="20"/>
                <w:szCs w:val="20"/>
              </w:rPr>
              <w:br/>
            </w:r>
            <w:r w:rsidRPr="00DA0466">
              <w:rPr>
                <w:rFonts w:ascii="Courier New" w:eastAsia="Times New Roman" w:hAnsi="Courier New" w:cs="Courier New"/>
                <w:sz w:val="20"/>
                <w:szCs w:val="20"/>
              </w:rPr>
              <w:br/>
            </w:r>
            <w:proofErr w:type="spellStart"/>
            <w:r w:rsidRPr="00DA0466">
              <w:rPr>
                <w:rFonts w:ascii="Courier New" w:eastAsia="Times New Roman" w:hAnsi="Courier New" w:cs="Courier New"/>
                <w:sz w:val="20"/>
                <w:szCs w:val="20"/>
              </w:rPr>
              <w:t>bool</w:t>
            </w:r>
            <w:proofErr w:type="spellEnd"/>
            <w:r w:rsidRPr="00DA0466">
              <w:rPr>
                <w:rFonts w:ascii="Courier New" w:eastAsia="Times New Roman" w:hAnsi="Courier New" w:cs="Courier New"/>
                <w:sz w:val="20"/>
                <w:szCs w:val="20"/>
              </w:rPr>
              <w:t xml:space="preserve"> </w:t>
            </w:r>
            <w:proofErr w:type="spellStart"/>
            <w:r w:rsidRPr="00DA0466">
              <w:rPr>
                <w:rFonts w:ascii="Courier New" w:eastAsia="Times New Roman" w:hAnsi="Courier New" w:cs="Courier New"/>
                <w:sz w:val="20"/>
                <w:szCs w:val="20"/>
              </w:rPr>
              <w:t>pointInPolygon</w:t>
            </w:r>
            <w:proofErr w:type="spellEnd"/>
            <w:r w:rsidRPr="00DA0466">
              <w:rPr>
                <w:rFonts w:ascii="Courier New" w:eastAsia="Times New Roman" w:hAnsi="Courier New" w:cs="Courier New"/>
                <w:sz w:val="20"/>
                <w:szCs w:val="20"/>
              </w:rPr>
              <w:t>() {</w:t>
            </w:r>
            <w:r w:rsidRPr="00DA0466">
              <w:rPr>
                <w:rFonts w:ascii="Courier New" w:eastAsia="Times New Roman" w:hAnsi="Courier New" w:cs="Courier New"/>
                <w:sz w:val="20"/>
                <w:szCs w:val="20"/>
              </w:rPr>
              <w:br/>
            </w:r>
            <w:r w:rsidRPr="00DA0466">
              <w:rPr>
                <w:rFonts w:ascii="Courier New" w:eastAsia="Times New Roman" w:hAnsi="Courier New" w:cs="Courier New"/>
                <w:sz w:val="20"/>
                <w:szCs w:val="20"/>
              </w:rPr>
              <w:br/>
              <w:t>  </w:t>
            </w:r>
            <w:proofErr w:type="spellStart"/>
            <w:r w:rsidRPr="00DA0466">
              <w:rPr>
                <w:rFonts w:ascii="Courier New" w:eastAsia="Times New Roman" w:hAnsi="Courier New" w:cs="Courier New"/>
                <w:sz w:val="20"/>
                <w:szCs w:val="20"/>
              </w:rPr>
              <w:t>int</w:t>
            </w:r>
            <w:proofErr w:type="spellEnd"/>
            <w:r w:rsidRPr="00DA0466">
              <w:rPr>
                <w:rFonts w:ascii="Courier New" w:eastAsia="Times New Roman" w:hAnsi="Courier New" w:cs="Courier New"/>
                <w:sz w:val="20"/>
                <w:szCs w:val="20"/>
              </w:rPr>
              <w:t>   </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j=polySides-1 ;</w:t>
            </w:r>
            <w:r w:rsidRPr="00DA0466">
              <w:rPr>
                <w:rFonts w:ascii="Courier New" w:eastAsia="Times New Roman" w:hAnsi="Courier New" w:cs="Courier New"/>
                <w:sz w:val="20"/>
                <w:szCs w:val="20"/>
              </w:rPr>
              <w:br/>
              <w:t>  </w:t>
            </w:r>
            <w:proofErr w:type="spellStart"/>
            <w:r w:rsidRPr="00DA0466">
              <w:rPr>
                <w:rFonts w:ascii="Courier New" w:eastAsia="Times New Roman" w:hAnsi="Courier New" w:cs="Courier New"/>
                <w:sz w:val="20"/>
                <w:szCs w:val="20"/>
              </w:rPr>
              <w:t>bool</w:t>
            </w:r>
            <w:proofErr w:type="spellEnd"/>
            <w:r w:rsidRPr="00DA0466">
              <w:rPr>
                <w:rFonts w:ascii="Courier New" w:eastAsia="Times New Roman" w:hAnsi="Courier New" w:cs="Courier New"/>
                <w:sz w:val="20"/>
                <w:szCs w:val="20"/>
              </w:rPr>
              <w:t>  </w:t>
            </w:r>
            <w:proofErr w:type="spellStart"/>
            <w:r w:rsidRPr="00DA0466">
              <w:rPr>
                <w:rFonts w:ascii="Courier New" w:eastAsia="Times New Roman" w:hAnsi="Courier New" w:cs="Courier New"/>
                <w:sz w:val="20"/>
                <w:szCs w:val="20"/>
              </w:rPr>
              <w:t>oddNodes</w:t>
            </w:r>
            <w:proofErr w:type="spellEnd"/>
            <w:r w:rsidRPr="00DA0466">
              <w:rPr>
                <w:rFonts w:ascii="Courier New" w:eastAsia="Times New Roman" w:hAnsi="Courier New" w:cs="Courier New"/>
                <w:sz w:val="20"/>
                <w:szCs w:val="20"/>
              </w:rPr>
              <w:t>=NO      ;</w:t>
            </w:r>
            <w:r w:rsidRPr="00DA0466">
              <w:rPr>
                <w:rFonts w:ascii="Courier New" w:eastAsia="Times New Roman" w:hAnsi="Courier New" w:cs="Courier New"/>
                <w:sz w:val="20"/>
                <w:szCs w:val="20"/>
              </w:rPr>
              <w:br/>
            </w:r>
            <w:r w:rsidRPr="00DA0466">
              <w:rPr>
                <w:rFonts w:ascii="Courier New" w:eastAsia="Times New Roman" w:hAnsi="Courier New" w:cs="Courier New"/>
                <w:sz w:val="20"/>
                <w:szCs w:val="20"/>
              </w:rPr>
              <w:br/>
              <w:t>  for (</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xml:space="preserve">=0; </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&lt;</w:t>
            </w:r>
            <w:proofErr w:type="spellStart"/>
            <w:r w:rsidRPr="00DA0466">
              <w:rPr>
                <w:rFonts w:ascii="Courier New" w:eastAsia="Times New Roman" w:hAnsi="Courier New" w:cs="Courier New"/>
                <w:sz w:val="20"/>
                <w:szCs w:val="20"/>
              </w:rPr>
              <w:t>polySides</w:t>
            </w:r>
            <w:proofErr w:type="spellEnd"/>
            <w:r w:rsidRPr="00DA0466">
              <w:rPr>
                <w:rFonts w:ascii="Courier New" w:eastAsia="Times New Roman" w:hAnsi="Courier New" w:cs="Courier New"/>
                <w:sz w:val="20"/>
                <w:szCs w:val="20"/>
              </w:rPr>
              <w:t xml:space="preserve">; </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w:t>
            </w:r>
            <w:r w:rsidRPr="00DA0466">
              <w:rPr>
                <w:rFonts w:ascii="Courier New" w:eastAsia="Times New Roman" w:hAnsi="Courier New" w:cs="Courier New"/>
                <w:sz w:val="20"/>
                <w:szCs w:val="20"/>
              </w:rPr>
              <w:br/>
              <w:t>    if (</w:t>
            </w:r>
            <w:proofErr w:type="spellStart"/>
            <w:r w:rsidRPr="00DA0466">
              <w:rPr>
                <w:rFonts w:ascii="Courier New" w:eastAsia="Times New Roman" w:hAnsi="Courier New" w:cs="Courier New"/>
                <w:sz w:val="20"/>
                <w:szCs w:val="20"/>
              </w:rPr>
              <w:t>polyY</w:t>
            </w:r>
            <w:proofErr w:type="spellEnd"/>
            <w:r w:rsidRPr="00DA0466">
              <w:rPr>
                <w:rFonts w:ascii="Courier New" w:eastAsia="Times New Roman" w:hAnsi="Courier New" w:cs="Courier New"/>
                <w:sz w:val="20"/>
                <w:szCs w:val="20"/>
              </w:rPr>
              <w:t>[</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xml:space="preserve">]&lt;y &amp;&amp; </w:t>
            </w:r>
            <w:proofErr w:type="spellStart"/>
            <w:r w:rsidRPr="00DA0466">
              <w:rPr>
                <w:rFonts w:ascii="Courier New" w:eastAsia="Times New Roman" w:hAnsi="Courier New" w:cs="Courier New"/>
                <w:sz w:val="20"/>
                <w:szCs w:val="20"/>
              </w:rPr>
              <w:t>polyY</w:t>
            </w:r>
            <w:proofErr w:type="spellEnd"/>
            <w:r w:rsidRPr="00DA0466">
              <w:rPr>
                <w:rFonts w:ascii="Courier New" w:eastAsia="Times New Roman" w:hAnsi="Courier New" w:cs="Courier New"/>
                <w:sz w:val="20"/>
                <w:szCs w:val="20"/>
              </w:rPr>
              <w:t>[j]&gt;=y</w:t>
            </w:r>
            <w:r w:rsidRPr="00DA0466">
              <w:rPr>
                <w:rFonts w:ascii="Courier New" w:eastAsia="Times New Roman" w:hAnsi="Courier New" w:cs="Courier New"/>
                <w:sz w:val="20"/>
                <w:szCs w:val="20"/>
              </w:rPr>
              <w:br/>
              <w:t>    ||  </w:t>
            </w:r>
            <w:proofErr w:type="spellStart"/>
            <w:r w:rsidRPr="00DA0466">
              <w:rPr>
                <w:rFonts w:ascii="Courier New" w:eastAsia="Times New Roman" w:hAnsi="Courier New" w:cs="Courier New"/>
                <w:sz w:val="20"/>
                <w:szCs w:val="20"/>
              </w:rPr>
              <w:t>polyY</w:t>
            </w:r>
            <w:proofErr w:type="spellEnd"/>
            <w:r w:rsidRPr="00DA0466">
              <w:rPr>
                <w:rFonts w:ascii="Courier New" w:eastAsia="Times New Roman" w:hAnsi="Courier New" w:cs="Courier New"/>
                <w:sz w:val="20"/>
                <w:szCs w:val="20"/>
              </w:rPr>
              <w:t xml:space="preserve">[j]&lt;y &amp;&amp; </w:t>
            </w:r>
            <w:proofErr w:type="spellStart"/>
            <w:r w:rsidRPr="00DA0466">
              <w:rPr>
                <w:rFonts w:ascii="Courier New" w:eastAsia="Times New Roman" w:hAnsi="Courier New" w:cs="Courier New"/>
                <w:sz w:val="20"/>
                <w:szCs w:val="20"/>
              </w:rPr>
              <w:t>polyY</w:t>
            </w:r>
            <w:proofErr w:type="spellEnd"/>
            <w:r w:rsidRPr="00DA0466">
              <w:rPr>
                <w:rFonts w:ascii="Courier New" w:eastAsia="Times New Roman" w:hAnsi="Courier New" w:cs="Courier New"/>
                <w:sz w:val="20"/>
                <w:szCs w:val="20"/>
              </w:rPr>
              <w:t>[</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]&gt;=y) {</w:t>
            </w:r>
            <w:r w:rsidRPr="00DA0466">
              <w:rPr>
                <w:rFonts w:ascii="Courier New" w:eastAsia="Times New Roman" w:hAnsi="Courier New" w:cs="Courier New"/>
                <w:sz w:val="20"/>
                <w:szCs w:val="20"/>
              </w:rPr>
              <w:br/>
              <w:t>      if (polyX[i]+(y-polyY[i])/(polyY[j]-polyY[i])*(polyX[j]-polyX[i])&lt;x) {</w:t>
            </w:r>
            <w:r w:rsidRPr="00DA0466">
              <w:rPr>
                <w:rFonts w:ascii="Courier New" w:eastAsia="Times New Roman" w:hAnsi="Courier New" w:cs="Courier New"/>
                <w:sz w:val="20"/>
                <w:szCs w:val="20"/>
              </w:rPr>
              <w:br/>
              <w:t>        </w:t>
            </w:r>
            <w:proofErr w:type="spellStart"/>
            <w:r w:rsidRPr="00DA0466">
              <w:rPr>
                <w:rFonts w:ascii="Courier New" w:eastAsia="Times New Roman" w:hAnsi="Courier New" w:cs="Courier New"/>
                <w:sz w:val="20"/>
                <w:szCs w:val="20"/>
              </w:rPr>
              <w:t>oddNodes</w:t>
            </w:r>
            <w:proofErr w:type="spellEnd"/>
            <w:r w:rsidRPr="00DA0466">
              <w:rPr>
                <w:rFonts w:ascii="Courier New" w:eastAsia="Times New Roman" w:hAnsi="Courier New" w:cs="Courier New"/>
                <w:sz w:val="20"/>
                <w:szCs w:val="20"/>
              </w:rPr>
              <w:t>=!</w:t>
            </w:r>
            <w:proofErr w:type="spellStart"/>
            <w:r w:rsidRPr="00DA0466">
              <w:rPr>
                <w:rFonts w:ascii="Courier New" w:eastAsia="Times New Roman" w:hAnsi="Courier New" w:cs="Courier New"/>
                <w:sz w:val="20"/>
                <w:szCs w:val="20"/>
              </w:rPr>
              <w:t>oddNodes</w:t>
            </w:r>
            <w:proofErr w:type="spellEnd"/>
            <w:r w:rsidRPr="00DA0466">
              <w:rPr>
                <w:rFonts w:ascii="Courier New" w:eastAsia="Times New Roman" w:hAnsi="Courier New" w:cs="Courier New"/>
                <w:sz w:val="20"/>
                <w:szCs w:val="20"/>
              </w:rPr>
              <w:t>; }}</w:t>
            </w:r>
            <w:r w:rsidRPr="00DA0466">
              <w:rPr>
                <w:rFonts w:ascii="Courier New" w:eastAsia="Times New Roman" w:hAnsi="Courier New" w:cs="Courier New"/>
                <w:sz w:val="20"/>
                <w:szCs w:val="20"/>
              </w:rPr>
              <w:br/>
              <w:t>    j=</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w:t>
            </w:r>
            <w:r w:rsidRPr="00DA0466">
              <w:rPr>
                <w:rFonts w:ascii="Courier New" w:eastAsia="Times New Roman" w:hAnsi="Courier New" w:cs="Courier New"/>
                <w:sz w:val="20"/>
                <w:szCs w:val="20"/>
              </w:rPr>
              <w:br/>
            </w:r>
            <w:r w:rsidRPr="00DA0466">
              <w:rPr>
                <w:rFonts w:ascii="Courier New" w:eastAsia="Times New Roman" w:hAnsi="Courier New" w:cs="Courier New"/>
                <w:sz w:val="20"/>
                <w:szCs w:val="20"/>
              </w:rPr>
              <w:br/>
              <w:t xml:space="preserve">  return </w:t>
            </w:r>
            <w:proofErr w:type="spellStart"/>
            <w:r w:rsidRPr="00DA0466">
              <w:rPr>
                <w:rFonts w:ascii="Courier New" w:eastAsia="Times New Roman" w:hAnsi="Courier New" w:cs="Courier New"/>
                <w:sz w:val="20"/>
                <w:szCs w:val="20"/>
              </w:rPr>
              <w:t>oddNodes</w:t>
            </w:r>
            <w:proofErr w:type="spellEnd"/>
            <w:r w:rsidRPr="00DA0466">
              <w:rPr>
                <w:rFonts w:ascii="Courier New" w:eastAsia="Times New Roman" w:hAnsi="Courier New" w:cs="Courier New"/>
                <w:sz w:val="20"/>
                <w:szCs w:val="20"/>
              </w:rPr>
              <w:t>; }</w:t>
            </w:r>
            <w:r w:rsidRPr="00DA0466">
              <w:rPr>
                <w:rFonts w:ascii="Times New Roman" w:eastAsia="Times New Roman" w:hAnsi="Times New Roman" w:cs="Times New Roman"/>
                <w:sz w:val="24"/>
                <w:szCs w:val="24"/>
              </w:rPr>
              <w:t xml:space="preserve"> </w:t>
            </w:r>
          </w:p>
        </w:tc>
      </w:tr>
    </w:tbl>
    <w:p w:rsidR="00DA0466" w:rsidRPr="00DA0466" w:rsidRDefault="00DA0466" w:rsidP="00DA0466">
      <w:pPr>
        <w:spacing w:after="240" w:line="240" w:lineRule="auto"/>
        <w:rPr>
          <w:ins w:id="8" w:author="Unknown"/>
          <w:rFonts w:ascii="Times New Roman" w:eastAsia="Times New Roman" w:hAnsi="Times New Roman" w:cs="Times New Roman"/>
          <w:sz w:val="24"/>
          <w:szCs w:val="24"/>
        </w:rPr>
      </w:pPr>
      <w:ins w:id="9" w:author="Unknown">
        <w:r w:rsidRPr="00DA0466">
          <w:rPr>
            <w:rFonts w:ascii="Times New Roman" w:eastAsia="Times New Roman" w:hAnsi="Times New Roman" w:cs="Times New Roman"/>
            <w:sz w:val="24"/>
            <w:szCs w:val="24"/>
          </w:rPr>
          <w:lastRenderedPageBreak/>
          <w:br/>
        </w:r>
        <w:r w:rsidRPr="00DA0466">
          <w:rPr>
            <w:rFonts w:ascii="Times New Roman" w:eastAsia="Times New Roman" w:hAnsi="Times New Roman" w:cs="Times New Roman"/>
            <w:sz w:val="24"/>
            <w:szCs w:val="24"/>
          </w:rPr>
          <w:br/>
          <w:t>Here’s an efficiency improvement provided by Nathan Mercer.  The blue code eliminates calculations on sides that are entirely to the right of the test point.  Though this might be occasionally slower for some polygons, it is probably faster for most.</w:t>
        </w:r>
      </w:ins>
    </w:p>
    <w:tbl>
      <w:tblPr>
        <w:tblW w:w="0" w:type="auto"/>
        <w:tblCellSpacing w:w="0" w:type="dxa"/>
        <w:tblCellMar>
          <w:left w:w="0" w:type="dxa"/>
          <w:right w:w="0" w:type="dxa"/>
        </w:tblCellMar>
        <w:tblLook w:val="04A0" w:firstRow="1" w:lastRow="0" w:firstColumn="1" w:lastColumn="0" w:noHBand="0" w:noVBand="1"/>
      </w:tblPr>
      <w:tblGrid>
        <w:gridCol w:w="9122"/>
      </w:tblGrid>
      <w:tr w:rsidR="00DA0466" w:rsidRPr="00DA0466" w:rsidTr="00DA0466">
        <w:trPr>
          <w:tblCellSpacing w:w="0" w:type="dxa"/>
        </w:trPr>
        <w:tc>
          <w:tcPr>
            <w:tcW w:w="0" w:type="auto"/>
            <w:shd w:val="clear" w:color="auto" w:fill="E8E8E8"/>
            <w:vAlign w:val="center"/>
            <w:hideMark/>
          </w:tcPr>
          <w:p w:rsidR="00DA0466" w:rsidRPr="00DA0466" w:rsidRDefault="00DA0466" w:rsidP="00DA0466">
            <w:pPr>
              <w:spacing w:after="0" w:line="240" w:lineRule="auto"/>
              <w:rPr>
                <w:rFonts w:ascii="Times New Roman" w:eastAsia="Times New Roman" w:hAnsi="Times New Roman" w:cs="Times New Roman"/>
                <w:sz w:val="24"/>
                <w:szCs w:val="24"/>
              </w:rPr>
            </w:pPr>
            <w:r w:rsidRPr="00DA0466">
              <w:rPr>
                <w:rFonts w:ascii="Courier New" w:eastAsia="Times New Roman" w:hAnsi="Courier New" w:cs="Courier New"/>
                <w:color w:val="008000"/>
                <w:sz w:val="20"/>
                <w:szCs w:val="20"/>
              </w:rPr>
              <w:t xml:space="preserve">//  </w:t>
            </w:r>
            <w:proofErr w:type="spellStart"/>
            <w:r w:rsidRPr="00DA0466">
              <w:rPr>
                <w:rFonts w:ascii="Courier New" w:eastAsia="Times New Roman" w:hAnsi="Courier New" w:cs="Courier New"/>
                <w:color w:val="008000"/>
                <w:sz w:val="20"/>
                <w:szCs w:val="20"/>
              </w:rPr>
              <w:t>Globals</w:t>
            </w:r>
            <w:proofErr w:type="spellEnd"/>
            <w:r w:rsidRPr="00DA0466">
              <w:rPr>
                <w:rFonts w:ascii="Courier New" w:eastAsia="Times New Roman" w:hAnsi="Courier New" w:cs="Courier New"/>
                <w:color w:val="008000"/>
                <w:sz w:val="20"/>
                <w:szCs w:val="20"/>
              </w:rPr>
              <w:t xml:space="preserve"> which should be set before calling this function:</w:t>
            </w:r>
            <w:r w:rsidRPr="00DA0466">
              <w:rPr>
                <w:rFonts w:ascii="Courier New" w:eastAsia="Times New Roman" w:hAnsi="Courier New" w:cs="Courier New"/>
                <w:color w:val="008000"/>
                <w:sz w:val="20"/>
                <w:szCs w:val="20"/>
              </w:rPr>
              <w:br/>
              <w:t>//</w:t>
            </w:r>
            <w:r w:rsidRPr="00DA0466">
              <w:rPr>
                <w:rFonts w:ascii="Courier New" w:eastAsia="Times New Roman" w:hAnsi="Courier New" w:cs="Courier New"/>
                <w:color w:val="008000"/>
                <w:sz w:val="20"/>
                <w:szCs w:val="20"/>
              </w:rPr>
              <w:br/>
              <w:t xml:space="preserve">//  </w:t>
            </w:r>
            <w:proofErr w:type="spellStart"/>
            <w:r w:rsidRPr="00DA0466">
              <w:rPr>
                <w:rFonts w:ascii="Courier New" w:eastAsia="Times New Roman" w:hAnsi="Courier New" w:cs="Courier New"/>
                <w:color w:val="008000"/>
                <w:sz w:val="20"/>
                <w:szCs w:val="20"/>
              </w:rPr>
              <w:t>int</w:t>
            </w:r>
            <w:proofErr w:type="spellEnd"/>
            <w:r w:rsidRPr="00DA0466">
              <w:rPr>
                <w:rFonts w:ascii="Courier New" w:eastAsia="Times New Roman" w:hAnsi="Courier New" w:cs="Courier New"/>
                <w:color w:val="008000"/>
                <w:sz w:val="20"/>
                <w:szCs w:val="20"/>
              </w:rPr>
              <w:t>    </w:t>
            </w:r>
            <w:proofErr w:type="spellStart"/>
            <w:r w:rsidRPr="00DA0466">
              <w:rPr>
                <w:rFonts w:ascii="Courier New" w:eastAsia="Times New Roman" w:hAnsi="Courier New" w:cs="Courier New"/>
                <w:color w:val="008000"/>
                <w:sz w:val="20"/>
                <w:szCs w:val="20"/>
              </w:rPr>
              <w:t>polySides</w:t>
            </w:r>
            <w:proofErr w:type="spellEnd"/>
            <w:r w:rsidRPr="00DA0466">
              <w:rPr>
                <w:rFonts w:ascii="Courier New" w:eastAsia="Times New Roman" w:hAnsi="Courier New" w:cs="Courier New"/>
                <w:color w:val="008000"/>
                <w:sz w:val="20"/>
                <w:szCs w:val="20"/>
              </w:rPr>
              <w:t>  =  how many corners the polygon has</w:t>
            </w:r>
            <w:r w:rsidRPr="00DA0466">
              <w:rPr>
                <w:rFonts w:ascii="Courier New" w:eastAsia="Times New Roman" w:hAnsi="Courier New" w:cs="Courier New"/>
                <w:color w:val="008000"/>
                <w:sz w:val="20"/>
                <w:szCs w:val="20"/>
              </w:rPr>
              <w:br/>
              <w:t>//  float  </w:t>
            </w:r>
            <w:proofErr w:type="spellStart"/>
            <w:r w:rsidRPr="00DA0466">
              <w:rPr>
                <w:rFonts w:ascii="Courier New" w:eastAsia="Times New Roman" w:hAnsi="Courier New" w:cs="Courier New"/>
                <w:color w:val="008000"/>
                <w:sz w:val="20"/>
                <w:szCs w:val="20"/>
              </w:rPr>
              <w:t>polyX</w:t>
            </w:r>
            <w:proofErr w:type="spellEnd"/>
            <w:r w:rsidRPr="00DA0466">
              <w:rPr>
                <w:rFonts w:ascii="Courier New" w:eastAsia="Times New Roman" w:hAnsi="Courier New" w:cs="Courier New"/>
                <w:color w:val="008000"/>
                <w:sz w:val="20"/>
                <w:szCs w:val="20"/>
              </w:rPr>
              <w:t>[]    =  horizontal coordinates of corners</w:t>
            </w:r>
            <w:r w:rsidRPr="00DA0466">
              <w:rPr>
                <w:rFonts w:ascii="Courier New" w:eastAsia="Times New Roman" w:hAnsi="Courier New" w:cs="Courier New"/>
                <w:color w:val="008000"/>
                <w:sz w:val="20"/>
                <w:szCs w:val="20"/>
              </w:rPr>
              <w:br/>
              <w:t>//  float  </w:t>
            </w:r>
            <w:proofErr w:type="spellStart"/>
            <w:r w:rsidRPr="00DA0466">
              <w:rPr>
                <w:rFonts w:ascii="Courier New" w:eastAsia="Times New Roman" w:hAnsi="Courier New" w:cs="Courier New"/>
                <w:color w:val="008000"/>
                <w:sz w:val="20"/>
                <w:szCs w:val="20"/>
              </w:rPr>
              <w:t>polyY</w:t>
            </w:r>
            <w:proofErr w:type="spellEnd"/>
            <w:r w:rsidRPr="00DA0466">
              <w:rPr>
                <w:rFonts w:ascii="Courier New" w:eastAsia="Times New Roman" w:hAnsi="Courier New" w:cs="Courier New"/>
                <w:color w:val="008000"/>
                <w:sz w:val="20"/>
                <w:szCs w:val="20"/>
              </w:rPr>
              <w:t>[]    =  vertical coordinates of corners</w:t>
            </w:r>
            <w:r w:rsidRPr="00DA0466">
              <w:rPr>
                <w:rFonts w:ascii="Courier New" w:eastAsia="Times New Roman" w:hAnsi="Courier New" w:cs="Courier New"/>
                <w:color w:val="008000"/>
                <w:sz w:val="20"/>
                <w:szCs w:val="20"/>
              </w:rPr>
              <w:br/>
              <w:t>//  float  x, y       =  point to be tested</w:t>
            </w:r>
            <w:r w:rsidRPr="00DA0466">
              <w:rPr>
                <w:rFonts w:ascii="Courier New" w:eastAsia="Times New Roman" w:hAnsi="Courier New" w:cs="Courier New"/>
                <w:color w:val="008000"/>
                <w:sz w:val="20"/>
                <w:szCs w:val="20"/>
              </w:rPr>
              <w:br/>
              <w:t>//</w:t>
            </w:r>
            <w:r w:rsidRPr="00DA0466">
              <w:rPr>
                <w:rFonts w:ascii="Courier New" w:eastAsia="Times New Roman" w:hAnsi="Courier New" w:cs="Courier New"/>
                <w:color w:val="008000"/>
                <w:sz w:val="20"/>
                <w:szCs w:val="20"/>
              </w:rPr>
              <w:br/>
              <w:t>//  (</w:t>
            </w:r>
            <w:proofErr w:type="spellStart"/>
            <w:r w:rsidRPr="00DA0466">
              <w:rPr>
                <w:rFonts w:ascii="Courier New" w:eastAsia="Times New Roman" w:hAnsi="Courier New" w:cs="Courier New"/>
                <w:color w:val="008000"/>
                <w:sz w:val="20"/>
                <w:szCs w:val="20"/>
              </w:rPr>
              <w:t>Globals</w:t>
            </w:r>
            <w:proofErr w:type="spellEnd"/>
            <w:r w:rsidRPr="00DA0466">
              <w:rPr>
                <w:rFonts w:ascii="Courier New" w:eastAsia="Times New Roman" w:hAnsi="Courier New" w:cs="Courier New"/>
                <w:color w:val="008000"/>
                <w:sz w:val="20"/>
                <w:szCs w:val="20"/>
              </w:rPr>
              <w:t xml:space="preserve"> are used in this example for purposes of speed.  Change as</w:t>
            </w:r>
            <w:r w:rsidRPr="00DA0466">
              <w:rPr>
                <w:rFonts w:ascii="Courier New" w:eastAsia="Times New Roman" w:hAnsi="Courier New" w:cs="Courier New"/>
                <w:color w:val="008000"/>
                <w:sz w:val="20"/>
                <w:szCs w:val="20"/>
              </w:rPr>
              <w:br/>
              <w:t>//</w:t>
            </w:r>
            <w:proofErr w:type="gramStart"/>
            <w:r w:rsidRPr="00DA0466">
              <w:rPr>
                <w:rFonts w:ascii="Courier New" w:eastAsia="Times New Roman" w:hAnsi="Courier New" w:cs="Courier New"/>
                <w:color w:val="008000"/>
                <w:sz w:val="20"/>
                <w:szCs w:val="20"/>
              </w:rPr>
              <w:t>  desired</w:t>
            </w:r>
            <w:proofErr w:type="gramEnd"/>
            <w:r w:rsidRPr="00DA0466">
              <w:rPr>
                <w:rFonts w:ascii="Courier New" w:eastAsia="Times New Roman" w:hAnsi="Courier New" w:cs="Courier New"/>
                <w:color w:val="008000"/>
                <w:sz w:val="20"/>
                <w:szCs w:val="20"/>
              </w:rPr>
              <w:t>.)</w:t>
            </w:r>
            <w:r w:rsidRPr="00DA0466">
              <w:rPr>
                <w:rFonts w:ascii="Courier New" w:eastAsia="Times New Roman" w:hAnsi="Courier New" w:cs="Courier New"/>
                <w:color w:val="008000"/>
                <w:sz w:val="20"/>
                <w:szCs w:val="20"/>
              </w:rPr>
              <w:br/>
              <w:t>//</w:t>
            </w:r>
            <w:r w:rsidRPr="00DA0466">
              <w:rPr>
                <w:rFonts w:ascii="Courier New" w:eastAsia="Times New Roman" w:hAnsi="Courier New" w:cs="Courier New"/>
                <w:color w:val="008000"/>
                <w:sz w:val="20"/>
                <w:szCs w:val="20"/>
              </w:rPr>
              <w:br/>
              <w:t>//</w:t>
            </w:r>
            <w:proofErr w:type="gramStart"/>
            <w:r w:rsidRPr="00DA0466">
              <w:rPr>
                <w:rFonts w:ascii="Courier New" w:eastAsia="Times New Roman" w:hAnsi="Courier New" w:cs="Courier New"/>
                <w:color w:val="008000"/>
                <w:sz w:val="20"/>
                <w:szCs w:val="20"/>
              </w:rPr>
              <w:t>  The</w:t>
            </w:r>
            <w:proofErr w:type="gramEnd"/>
            <w:r w:rsidRPr="00DA0466">
              <w:rPr>
                <w:rFonts w:ascii="Courier New" w:eastAsia="Times New Roman" w:hAnsi="Courier New" w:cs="Courier New"/>
                <w:color w:val="008000"/>
                <w:sz w:val="20"/>
                <w:szCs w:val="20"/>
              </w:rPr>
              <w:t xml:space="preserve"> function will return YES if the point </w:t>
            </w:r>
            <w:proofErr w:type="spellStart"/>
            <w:r w:rsidRPr="00DA0466">
              <w:rPr>
                <w:rFonts w:ascii="Courier New" w:eastAsia="Times New Roman" w:hAnsi="Courier New" w:cs="Courier New"/>
                <w:color w:val="008000"/>
                <w:sz w:val="20"/>
                <w:szCs w:val="20"/>
              </w:rPr>
              <w:t>x,y</w:t>
            </w:r>
            <w:proofErr w:type="spellEnd"/>
            <w:r w:rsidRPr="00DA0466">
              <w:rPr>
                <w:rFonts w:ascii="Courier New" w:eastAsia="Times New Roman" w:hAnsi="Courier New" w:cs="Courier New"/>
                <w:color w:val="008000"/>
                <w:sz w:val="20"/>
                <w:szCs w:val="20"/>
              </w:rPr>
              <w:t xml:space="preserve"> is inside the polygon, or</w:t>
            </w:r>
            <w:r w:rsidRPr="00DA0466">
              <w:rPr>
                <w:rFonts w:ascii="Courier New" w:eastAsia="Times New Roman" w:hAnsi="Courier New" w:cs="Courier New"/>
                <w:color w:val="008000"/>
                <w:sz w:val="20"/>
                <w:szCs w:val="20"/>
              </w:rPr>
              <w:br/>
              <w:t>//  NO if it is not.  If the point is exactly on the edge of the polygon</w:t>
            </w:r>
            <w:proofErr w:type="gramStart"/>
            <w:r w:rsidRPr="00DA0466">
              <w:rPr>
                <w:rFonts w:ascii="Courier New" w:eastAsia="Times New Roman" w:hAnsi="Courier New" w:cs="Courier New"/>
                <w:color w:val="008000"/>
                <w:sz w:val="20"/>
                <w:szCs w:val="20"/>
              </w:rPr>
              <w:t>,</w:t>
            </w:r>
            <w:proofErr w:type="gramEnd"/>
            <w:r w:rsidRPr="00DA0466">
              <w:rPr>
                <w:rFonts w:ascii="Courier New" w:eastAsia="Times New Roman" w:hAnsi="Courier New" w:cs="Courier New"/>
                <w:color w:val="008000"/>
                <w:sz w:val="20"/>
                <w:szCs w:val="20"/>
              </w:rPr>
              <w:br/>
              <w:t>//  then the function may return YES or NO.</w:t>
            </w:r>
            <w:r w:rsidRPr="00DA0466">
              <w:rPr>
                <w:rFonts w:ascii="Courier New" w:eastAsia="Times New Roman" w:hAnsi="Courier New" w:cs="Courier New"/>
                <w:color w:val="008000"/>
                <w:sz w:val="20"/>
                <w:szCs w:val="20"/>
              </w:rPr>
              <w:br/>
              <w:t>//</w:t>
            </w:r>
            <w:r w:rsidRPr="00DA0466">
              <w:rPr>
                <w:rFonts w:ascii="Courier New" w:eastAsia="Times New Roman" w:hAnsi="Courier New" w:cs="Courier New"/>
                <w:color w:val="008000"/>
                <w:sz w:val="20"/>
                <w:szCs w:val="20"/>
              </w:rPr>
              <w:br/>
              <w:t>//</w:t>
            </w:r>
            <w:proofErr w:type="gramStart"/>
            <w:r w:rsidRPr="00DA0466">
              <w:rPr>
                <w:rFonts w:ascii="Courier New" w:eastAsia="Times New Roman" w:hAnsi="Courier New" w:cs="Courier New"/>
                <w:color w:val="008000"/>
                <w:sz w:val="20"/>
                <w:szCs w:val="20"/>
              </w:rPr>
              <w:t>  Note</w:t>
            </w:r>
            <w:proofErr w:type="gramEnd"/>
            <w:r w:rsidRPr="00DA0466">
              <w:rPr>
                <w:rFonts w:ascii="Courier New" w:eastAsia="Times New Roman" w:hAnsi="Courier New" w:cs="Courier New"/>
                <w:color w:val="008000"/>
                <w:sz w:val="20"/>
                <w:szCs w:val="20"/>
              </w:rPr>
              <w:t xml:space="preserve"> that division by zero is avoided because the division is protected</w:t>
            </w:r>
            <w:r w:rsidRPr="00DA0466">
              <w:rPr>
                <w:rFonts w:ascii="Courier New" w:eastAsia="Times New Roman" w:hAnsi="Courier New" w:cs="Courier New"/>
                <w:color w:val="008000"/>
                <w:sz w:val="20"/>
                <w:szCs w:val="20"/>
              </w:rPr>
              <w:br/>
              <w:t>//  by the "if" clause which surrounds it.</w:t>
            </w:r>
            <w:r w:rsidRPr="00DA0466">
              <w:rPr>
                <w:rFonts w:ascii="Courier New" w:eastAsia="Times New Roman" w:hAnsi="Courier New" w:cs="Courier New"/>
                <w:sz w:val="20"/>
                <w:szCs w:val="20"/>
              </w:rPr>
              <w:br/>
            </w:r>
            <w:r w:rsidRPr="00DA0466">
              <w:rPr>
                <w:rFonts w:ascii="Courier New" w:eastAsia="Times New Roman" w:hAnsi="Courier New" w:cs="Courier New"/>
                <w:sz w:val="20"/>
                <w:szCs w:val="20"/>
              </w:rPr>
              <w:br/>
            </w:r>
            <w:proofErr w:type="spellStart"/>
            <w:r w:rsidRPr="00DA0466">
              <w:rPr>
                <w:rFonts w:ascii="Courier New" w:eastAsia="Times New Roman" w:hAnsi="Courier New" w:cs="Courier New"/>
                <w:sz w:val="20"/>
                <w:szCs w:val="20"/>
              </w:rPr>
              <w:t>bool</w:t>
            </w:r>
            <w:proofErr w:type="spellEnd"/>
            <w:r w:rsidRPr="00DA0466">
              <w:rPr>
                <w:rFonts w:ascii="Courier New" w:eastAsia="Times New Roman" w:hAnsi="Courier New" w:cs="Courier New"/>
                <w:sz w:val="20"/>
                <w:szCs w:val="20"/>
              </w:rPr>
              <w:t xml:space="preserve"> </w:t>
            </w:r>
            <w:proofErr w:type="spellStart"/>
            <w:r w:rsidRPr="00DA0466">
              <w:rPr>
                <w:rFonts w:ascii="Courier New" w:eastAsia="Times New Roman" w:hAnsi="Courier New" w:cs="Courier New"/>
                <w:sz w:val="20"/>
                <w:szCs w:val="20"/>
              </w:rPr>
              <w:t>pointInPolygon</w:t>
            </w:r>
            <w:proofErr w:type="spellEnd"/>
            <w:r w:rsidRPr="00DA0466">
              <w:rPr>
                <w:rFonts w:ascii="Courier New" w:eastAsia="Times New Roman" w:hAnsi="Courier New" w:cs="Courier New"/>
                <w:sz w:val="20"/>
                <w:szCs w:val="20"/>
              </w:rPr>
              <w:t>() {</w:t>
            </w:r>
            <w:r w:rsidRPr="00DA0466">
              <w:rPr>
                <w:rFonts w:ascii="Courier New" w:eastAsia="Times New Roman" w:hAnsi="Courier New" w:cs="Courier New"/>
                <w:sz w:val="20"/>
                <w:szCs w:val="20"/>
              </w:rPr>
              <w:br/>
            </w:r>
            <w:r w:rsidRPr="00DA0466">
              <w:rPr>
                <w:rFonts w:ascii="Courier New" w:eastAsia="Times New Roman" w:hAnsi="Courier New" w:cs="Courier New"/>
                <w:sz w:val="20"/>
                <w:szCs w:val="20"/>
              </w:rPr>
              <w:br/>
              <w:t>  </w:t>
            </w:r>
            <w:proofErr w:type="spellStart"/>
            <w:r w:rsidRPr="00DA0466">
              <w:rPr>
                <w:rFonts w:ascii="Courier New" w:eastAsia="Times New Roman" w:hAnsi="Courier New" w:cs="Courier New"/>
                <w:sz w:val="20"/>
                <w:szCs w:val="20"/>
              </w:rPr>
              <w:t>int</w:t>
            </w:r>
            <w:proofErr w:type="spellEnd"/>
            <w:r w:rsidRPr="00DA0466">
              <w:rPr>
                <w:rFonts w:ascii="Courier New" w:eastAsia="Times New Roman" w:hAnsi="Courier New" w:cs="Courier New"/>
                <w:sz w:val="20"/>
                <w:szCs w:val="20"/>
              </w:rPr>
              <w:t>   </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j=polySides-1 ;</w:t>
            </w:r>
            <w:r w:rsidRPr="00DA0466">
              <w:rPr>
                <w:rFonts w:ascii="Courier New" w:eastAsia="Times New Roman" w:hAnsi="Courier New" w:cs="Courier New"/>
                <w:sz w:val="20"/>
                <w:szCs w:val="20"/>
              </w:rPr>
              <w:br/>
              <w:t>  </w:t>
            </w:r>
            <w:proofErr w:type="spellStart"/>
            <w:r w:rsidRPr="00DA0466">
              <w:rPr>
                <w:rFonts w:ascii="Courier New" w:eastAsia="Times New Roman" w:hAnsi="Courier New" w:cs="Courier New"/>
                <w:sz w:val="20"/>
                <w:szCs w:val="20"/>
              </w:rPr>
              <w:t>bool</w:t>
            </w:r>
            <w:proofErr w:type="spellEnd"/>
            <w:r w:rsidRPr="00DA0466">
              <w:rPr>
                <w:rFonts w:ascii="Courier New" w:eastAsia="Times New Roman" w:hAnsi="Courier New" w:cs="Courier New"/>
                <w:sz w:val="20"/>
                <w:szCs w:val="20"/>
              </w:rPr>
              <w:t>  </w:t>
            </w:r>
            <w:proofErr w:type="spellStart"/>
            <w:r w:rsidRPr="00DA0466">
              <w:rPr>
                <w:rFonts w:ascii="Courier New" w:eastAsia="Times New Roman" w:hAnsi="Courier New" w:cs="Courier New"/>
                <w:sz w:val="20"/>
                <w:szCs w:val="20"/>
              </w:rPr>
              <w:t>oddNodes</w:t>
            </w:r>
            <w:proofErr w:type="spellEnd"/>
            <w:r w:rsidRPr="00DA0466">
              <w:rPr>
                <w:rFonts w:ascii="Courier New" w:eastAsia="Times New Roman" w:hAnsi="Courier New" w:cs="Courier New"/>
                <w:sz w:val="20"/>
                <w:szCs w:val="20"/>
              </w:rPr>
              <w:t>=NO      ;</w:t>
            </w:r>
            <w:r w:rsidRPr="00DA0466">
              <w:rPr>
                <w:rFonts w:ascii="Courier New" w:eastAsia="Times New Roman" w:hAnsi="Courier New" w:cs="Courier New"/>
                <w:sz w:val="20"/>
                <w:szCs w:val="20"/>
              </w:rPr>
              <w:br/>
            </w:r>
            <w:r w:rsidRPr="00DA0466">
              <w:rPr>
                <w:rFonts w:ascii="Courier New" w:eastAsia="Times New Roman" w:hAnsi="Courier New" w:cs="Courier New"/>
                <w:sz w:val="20"/>
                <w:szCs w:val="20"/>
              </w:rPr>
              <w:br/>
              <w:t>  for (</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xml:space="preserve">=0; </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&lt;</w:t>
            </w:r>
            <w:proofErr w:type="spellStart"/>
            <w:r w:rsidRPr="00DA0466">
              <w:rPr>
                <w:rFonts w:ascii="Courier New" w:eastAsia="Times New Roman" w:hAnsi="Courier New" w:cs="Courier New"/>
                <w:sz w:val="20"/>
                <w:szCs w:val="20"/>
              </w:rPr>
              <w:t>polySides</w:t>
            </w:r>
            <w:proofErr w:type="spellEnd"/>
            <w:r w:rsidRPr="00DA0466">
              <w:rPr>
                <w:rFonts w:ascii="Courier New" w:eastAsia="Times New Roman" w:hAnsi="Courier New" w:cs="Courier New"/>
                <w:sz w:val="20"/>
                <w:szCs w:val="20"/>
              </w:rPr>
              <w:t xml:space="preserve">; </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w:t>
            </w:r>
            <w:r w:rsidRPr="00DA0466">
              <w:rPr>
                <w:rFonts w:ascii="Courier New" w:eastAsia="Times New Roman" w:hAnsi="Courier New" w:cs="Courier New"/>
                <w:sz w:val="20"/>
                <w:szCs w:val="20"/>
              </w:rPr>
              <w:br/>
              <w:t>    if ((</w:t>
            </w:r>
            <w:proofErr w:type="spellStart"/>
            <w:r w:rsidRPr="00DA0466">
              <w:rPr>
                <w:rFonts w:ascii="Courier New" w:eastAsia="Times New Roman" w:hAnsi="Courier New" w:cs="Courier New"/>
                <w:sz w:val="20"/>
                <w:szCs w:val="20"/>
              </w:rPr>
              <w:t>polyY</w:t>
            </w:r>
            <w:proofErr w:type="spellEnd"/>
            <w:r w:rsidRPr="00DA0466">
              <w:rPr>
                <w:rFonts w:ascii="Courier New" w:eastAsia="Times New Roman" w:hAnsi="Courier New" w:cs="Courier New"/>
                <w:sz w:val="20"/>
                <w:szCs w:val="20"/>
              </w:rPr>
              <w:t>[</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xml:space="preserve">]&lt; y &amp;&amp; </w:t>
            </w:r>
            <w:proofErr w:type="spellStart"/>
            <w:r w:rsidRPr="00DA0466">
              <w:rPr>
                <w:rFonts w:ascii="Courier New" w:eastAsia="Times New Roman" w:hAnsi="Courier New" w:cs="Courier New"/>
                <w:sz w:val="20"/>
                <w:szCs w:val="20"/>
              </w:rPr>
              <w:t>polyY</w:t>
            </w:r>
            <w:proofErr w:type="spellEnd"/>
            <w:r w:rsidRPr="00DA0466">
              <w:rPr>
                <w:rFonts w:ascii="Courier New" w:eastAsia="Times New Roman" w:hAnsi="Courier New" w:cs="Courier New"/>
                <w:sz w:val="20"/>
                <w:szCs w:val="20"/>
              </w:rPr>
              <w:t>[j]&gt;=y</w:t>
            </w:r>
            <w:r w:rsidRPr="00DA0466">
              <w:rPr>
                <w:rFonts w:ascii="Courier New" w:eastAsia="Times New Roman" w:hAnsi="Courier New" w:cs="Courier New"/>
                <w:sz w:val="20"/>
                <w:szCs w:val="20"/>
              </w:rPr>
              <w:br/>
              <w:t>    ||   </w:t>
            </w:r>
            <w:proofErr w:type="spellStart"/>
            <w:r w:rsidRPr="00DA0466">
              <w:rPr>
                <w:rFonts w:ascii="Courier New" w:eastAsia="Times New Roman" w:hAnsi="Courier New" w:cs="Courier New"/>
                <w:sz w:val="20"/>
                <w:szCs w:val="20"/>
              </w:rPr>
              <w:t>polyY</w:t>
            </w:r>
            <w:proofErr w:type="spellEnd"/>
            <w:r w:rsidRPr="00DA0466">
              <w:rPr>
                <w:rFonts w:ascii="Courier New" w:eastAsia="Times New Roman" w:hAnsi="Courier New" w:cs="Courier New"/>
                <w:sz w:val="20"/>
                <w:szCs w:val="20"/>
              </w:rPr>
              <w:t xml:space="preserve">[j]&lt; y &amp;&amp; </w:t>
            </w:r>
            <w:proofErr w:type="spellStart"/>
            <w:r w:rsidRPr="00DA0466">
              <w:rPr>
                <w:rFonts w:ascii="Courier New" w:eastAsia="Times New Roman" w:hAnsi="Courier New" w:cs="Courier New"/>
                <w:sz w:val="20"/>
                <w:szCs w:val="20"/>
              </w:rPr>
              <w:t>polyY</w:t>
            </w:r>
            <w:proofErr w:type="spellEnd"/>
            <w:r w:rsidRPr="00DA0466">
              <w:rPr>
                <w:rFonts w:ascii="Courier New" w:eastAsia="Times New Roman" w:hAnsi="Courier New" w:cs="Courier New"/>
                <w:sz w:val="20"/>
                <w:szCs w:val="20"/>
              </w:rPr>
              <w:t>[</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]&gt;=y)</w:t>
            </w:r>
            <w:r w:rsidRPr="00DA0466">
              <w:rPr>
                <w:rFonts w:ascii="Courier New" w:eastAsia="Times New Roman" w:hAnsi="Courier New" w:cs="Courier New"/>
                <w:sz w:val="20"/>
                <w:szCs w:val="20"/>
              </w:rPr>
              <w:br/>
              <w:t>    </w:t>
            </w:r>
            <w:r w:rsidRPr="00DA0466">
              <w:rPr>
                <w:rFonts w:ascii="Courier New" w:eastAsia="Times New Roman" w:hAnsi="Courier New" w:cs="Courier New"/>
                <w:color w:val="008080"/>
                <w:sz w:val="20"/>
                <w:szCs w:val="20"/>
              </w:rPr>
              <w:t>&amp;&amp;  (</w:t>
            </w:r>
            <w:proofErr w:type="spellStart"/>
            <w:r w:rsidRPr="00DA0466">
              <w:rPr>
                <w:rFonts w:ascii="Courier New" w:eastAsia="Times New Roman" w:hAnsi="Courier New" w:cs="Courier New"/>
                <w:color w:val="008080"/>
                <w:sz w:val="20"/>
                <w:szCs w:val="20"/>
              </w:rPr>
              <w:t>polyX</w:t>
            </w:r>
            <w:proofErr w:type="spellEnd"/>
            <w:r w:rsidRPr="00DA0466">
              <w:rPr>
                <w:rFonts w:ascii="Courier New" w:eastAsia="Times New Roman" w:hAnsi="Courier New" w:cs="Courier New"/>
                <w:color w:val="008080"/>
                <w:sz w:val="20"/>
                <w:szCs w:val="20"/>
              </w:rPr>
              <w:t>[</w:t>
            </w:r>
            <w:proofErr w:type="spellStart"/>
            <w:r w:rsidRPr="00DA0466">
              <w:rPr>
                <w:rFonts w:ascii="Courier New" w:eastAsia="Times New Roman" w:hAnsi="Courier New" w:cs="Courier New"/>
                <w:color w:val="008080"/>
                <w:sz w:val="20"/>
                <w:szCs w:val="20"/>
              </w:rPr>
              <w:t>i</w:t>
            </w:r>
            <w:proofErr w:type="spellEnd"/>
            <w:r w:rsidRPr="00DA0466">
              <w:rPr>
                <w:rFonts w:ascii="Courier New" w:eastAsia="Times New Roman" w:hAnsi="Courier New" w:cs="Courier New"/>
                <w:color w:val="008080"/>
                <w:sz w:val="20"/>
                <w:szCs w:val="20"/>
              </w:rPr>
              <w:t xml:space="preserve">]&lt;=x || </w:t>
            </w:r>
            <w:proofErr w:type="spellStart"/>
            <w:r w:rsidRPr="00DA0466">
              <w:rPr>
                <w:rFonts w:ascii="Courier New" w:eastAsia="Times New Roman" w:hAnsi="Courier New" w:cs="Courier New"/>
                <w:color w:val="008080"/>
                <w:sz w:val="20"/>
                <w:szCs w:val="20"/>
              </w:rPr>
              <w:t>polyX</w:t>
            </w:r>
            <w:proofErr w:type="spellEnd"/>
            <w:r w:rsidRPr="00DA0466">
              <w:rPr>
                <w:rFonts w:ascii="Courier New" w:eastAsia="Times New Roman" w:hAnsi="Courier New" w:cs="Courier New"/>
                <w:color w:val="008080"/>
                <w:sz w:val="20"/>
                <w:szCs w:val="20"/>
              </w:rPr>
              <w:t>[j]&lt;=x)</w:t>
            </w:r>
            <w:r w:rsidRPr="00DA0466">
              <w:rPr>
                <w:rFonts w:ascii="Courier New" w:eastAsia="Times New Roman" w:hAnsi="Courier New" w:cs="Courier New"/>
                <w:sz w:val="20"/>
                <w:szCs w:val="20"/>
              </w:rPr>
              <w:t>) {</w:t>
            </w:r>
            <w:r w:rsidRPr="00DA0466">
              <w:rPr>
                <w:rFonts w:ascii="Courier New" w:eastAsia="Times New Roman" w:hAnsi="Courier New" w:cs="Courier New"/>
                <w:sz w:val="20"/>
                <w:szCs w:val="20"/>
              </w:rPr>
              <w:br/>
              <w:t>      if (polyX[i]+(y-polyY[i])/(polyY[j]-polyY[i])*(polyX[j]-polyX[i])&lt;x) {</w:t>
            </w:r>
            <w:r w:rsidRPr="00DA0466">
              <w:rPr>
                <w:rFonts w:ascii="Courier New" w:eastAsia="Times New Roman" w:hAnsi="Courier New" w:cs="Courier New"/>
                <w:sz w:val="20"/>
                <w:szCs w:val="20"/>
              </w:rPr>
              <w:br/>
              <w:t>        </w:t>
            </w:r>
            <w:proofErr w:type="spellStart"/>
            <w:r w:rsidRPr="00DA0466">
              <w:rPr>
                <w:rFonts w:ascii="Courier New" w:eastAsia="Times New Roman" w:hAnsi="Courier New" w:cs="Courier New"/>
                <w:sz w:val="20"/>
                <w:szCs w:val="20"/>
              </w:rPr>
              <w:t>oddNodes</w:t>
            </w:r>
            <w:proofErr w:type="spellEnd"/>
            <w:r w:rsidRPr="00DA0466">
              <w:rPr>
                <w:rFonts w:ascii="Courier New" w:eastAsia="Times New Roman" w:hAnsi="Courier New" w:cs="Courier New"/>
                <w:sz w:val="20"/>
                <w:szCs w:val="20"/>
              </w:rPr>
              <w:t>=!</w:t>
            </w:r>
            <w:proofErr w:type="spellStart"/>
            <w:r w:rsidRPr="00DA0466">
              <w:rPr>
                <w:rFonts w:ascii="Courier New" w:eastAsia="Times New Roman" w:hAnsi="Courier New" w:cs="Courier New"/>
                <w:sz w:val="20"/>
                <w:szCs w:val="20"/>
              </w:rPr>
              <w:t>oddNodes</w:t>
            </w:r>
            <w:proofErr w:type="spellEnd"/>
            <w:r w:rsidRPr="00DA0466">
              <w:rPr>
                <w:rFonts w:ascii="Courier New" w:eastAsia="Times New Roman" w:hAnsi="Courier New" w:cs="Courier New"/>
                <w:sz w:val="20"/>
                <w:szCs w:val="20"/>
              </w:rPr>
              <w:t>; }}</w:t>
            </w:r>
            <w:r w:rsidRPr="00DA0466">
              <w:rPr>
                <w:rFonts w:ascii="Courier New" w:eastAsia="Times New Roman" w:hAnsi="Courier New" w:cs="Courier New"/>
                <w:sz w:val="20"/>
                <w:szCs w:val="20"/>
              </w:rPr>
              <w:br/>
              <w:t>    j=</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w:t>
            </w:r>
            <w:r w:rsidRPr="00DA0466">
              <w:rPr>
                <w:rFonts w:ascii="Courier New" w:eastAsia="Times New Roman" w:hAnsi="Courier New" w:cs="Courier New"/>
                <w:sz w:val="20"/>
                <w:szCs w:val="20"/>
              </w:rPr>
              <w:br/>
            </w:r>
            <w:r w:rsidRPr="00DA0466">
              <w:rPr>
                <w:rFonts w:ascii="Courier New" w:eastAsia="Times New Roman" w:hAnsi="Courier New" w:cs="Courier New"/>
                <w:sz w:val="20"/>
                <w:szCs w:val="20"/>
              </w:rPr>
              <w:br/>
              <w:t xml:space="preserve">  return </w:t>
            </w:r>
            <w:proofErr w:type="spellStart"/>
            <w:r w:rsidRPr="00DA0466">
              <w:rPr>
                <w:rFonts w:ascii="Courier New" w:eastAsia="Times New Roman" w:hAnsi="Courier New" w:cs="Courier New"/>
                <w:sz w:val="20"/>
                <w:szCs w:val="20"/>
              </w:rPr>
              <w:t>oddNodes</w:t>
            </w:r>
            <w:proofErr w:type="spellEnd"/>
            <w:r w:rsidRPr="00DA0466">
              <w:rPr>
                <w:rFonts w:ascii="Courier New" w:eastAsia="Times New Roman" w:hAnsi="Courier New" w:cs="Courier New"/>
                <w:sz w:val="20"/>
                <w:szCs w:val="20"/>
              </w:rPr>
              <w:t>; }</w:t>
            </w:r>
            <w:r w:rsidRPr="00DA0466">
              <w:rPr>
                <w:rFonts w:ascii="Times New Roman" w:eastAsia="Times New Roman" w:hAnsi="Times New Roman" w:cs="Times New Roman"/>
                <w:sz w:val="24"/>
                <w:szCs w:val="24"/>
              </w:rPr>
              <w:t xml:space="preserve"> </w:t>
            </w:r>
          </w:p>
        </w:tc>
      </w:tr>
    </w:tbl>
    <w:p w:rsidR="00DA0466" w:rsidRPr="00DA0466" w:rsidRDefault="00DA0466" w:rsidP="00DA0466">
      <w:pPr>
        <w:spacing w:after="240" w:line="240" w:lineRule="auto"/>
        <w:rPr>
          <w:ins w:id="10" w:author="Unknown"/>
          <w:rFonts w:ascii="Times New Roman" w:eastAsia="Times New Roman" w:hAnsi="Times New Roman" w:cs="Times New Roman"/>
          <w:sz w:val="24"/>
          <w:szCs w:val="24"/>
        </w:rPr>
      </w:pPr>
      <w:ins w:id="11" w:author="Unknown">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lastRenderedPageBreak/>
          <w:t xml:space="preserve">Here’s another efficiency improvement provided by </w:t>
        </w:r>
        <w:proofErr w:type="spellStart"/>
        <w:r w:rsidRPr="00DA0466">
          <w:rPr>
            <w:rFonts w:ascii="Times New Roman" w:eastAsia="Times New Roman" w:hAnsi="Times New Roman" w:cs="Times New Roman"/>
            <w:sz w:val="24"/>
            <w:szCs w:val="24"/>
          </w:rPr>
          <w:t>Lascha</w:t>
        </w:r>
        <w:proofErr w:type="spellEnd"/>
        <w:r w:rsidRPr="00DA0466">
          <w:rPr>
            <w:rFonts w:ascii="Times New Roman" w:eastAsia="Times New Roman" w:hAnsi="Times New Roman" w:cs="Times New Roman"/>
            <w:sz w:val="24"/>
            <w:szCs w:val="24"/>
          </w:rPr>
          <w:t xml:space="preserve"> </w:t>
        </w:r>
        <w:proofErr w:type="spellStart"/>
        <w:r w:rsidRPr="00DA0466">
          <w:rPr>
            <w:rFonts w:ascii="Times New Roman" w:eastAsia="Times New Roman" w:hAnsi="Times New Roman" w:cs="Times New Roman"/>
            <w:sz w:val="24"/>
            <w:szCs w:val="24"/>
          </w:rPr>
          <w:t>Lagidse</w:t>
        </w:r>
        <w:proofErr w:type="spellEnd"/>
        <w:r w:rsidRPr="00DA0466">
          <w:rPr>
            <w:rFonts w:ascii="Times New Roman" w:eastAsia="Times New Roman" w:hAnsi="Times New Roman" w:cs="Times New Roman"/>
            <w:sz w:val="24"/>
            <w:szCs w:val="24"/>
          </w:rPr>
          <w:t xml:space="preserve">.  </w:t>
        </w:r>
        <w:proofErr w:type="gramStart"/>
        <w:r w:rsidRPr="00DA0466">
          <w:rPr>
            <w:rFonts w:ascii="Times New Roman" w:eastAsia="Times New Roman" w:hAnsi="Times New Roman" w:cs="Times New Roman"/>
            <w:sz w:val="24"/>
            <w:szCs w:val="24"/>
          </w:rPr>
          <w:t>The inner “if” statement is eliminated and replaced with an exclusive-OR operation.</w:t>
        </w:r>
        <w:proofErr w:type="gramEnd"/>
      </w:ins>
    </w:p>
    <w:tbl>
      <w:tblPr>
        <w:tblW w:w="0" w:type="auto"/>
        <w:tblCellSpacing w:w="0" w:type="dxa"/>
        <w:tblCellMar>
          <w:left w:w="0" w:type="dxa"/>
          <w:right w:w="0" w:type="dxa"/>
        </w:tblCellMar>
        <w:tblLook w:val="04A0" w:firstRow="1" w:lastRow="0" w:firstColumn="1" w:lastColumn="0" w:noHBand="0" w:noVBand="1"/>
      </w:tblPr>
      <w:tblGrid>
        <w:gridCol w:w="9360"/>
      </w:tblGrid>
      <w:tr w:rsidR="00DA0466" w:rsidRPr="00DA0466" w:rsidTr="00DA0466">
        <w:trPr>
          <w:tblCellSpacing w:w="0" w:type="dxa"/>
        </w:trPr>
        <w:tc>
          <w:tcPr>
            <w:tcW w:w="0" w:type="auto"/>
            <w:shd w:val="clear" w:color="auto" w:fill="E8E8E8"/>
            <w:vAlign w:val="center"/>
            <w:hideMark/>
          </w:tcPr>
          <w:p w:rsidR="00DA0466" w:rsidRPr="00DA0466" w:rsidRDefault="00DA0466" w:rsidP="00DA0466">
            <w:pPr>
              <w:spacing w:after="0" w:line="240" w:lineRule="auto"/>
              <w:rPr>
                <w:rFonts w:ascii="Times New Roman" w:eastAsia="Times New Roman" w:hAnsi="Times New Roman" w:cs="Times New Roman"/>
                <w:sz w:val="24"/>
                <w:szCs w:val="24"/>
              </w:rPr>
            </w:pPr>
            <w:r w:rsidRPr="00DA0466">
              <w:rPr>
                <w:rFonts w:ascii="Courier New" w:eastAsia="Times New Roman" w:hAnsi="Courier New" w:cs="Courier New"/>
                <w:color w:val="008000"/>
                <w:sz w:val="20"/>
                <w:szCs w:val="20"/>
              </w:rPr>
              <w:t xml:space="preserve">//  </w:t>
            </w:r>
            <w:proofErr w:type="spellStart"/>
            <w:r w:rsidRPr="00DA0466">
              <w:rPr>
                <w:rFonts w:ascii="Courier New" w:eastAsia="Times New Roman" w:hAnsi="Courier New" w:cs="Courier New"/>
                <w:color w:val="008000"/>
                <w:sz w:val="20"/>
                <w:szCs w:val="20"/>
              </w:rPr>
              <w:t>Globals</w:t>
            </w:r>
            <w:proofErr w:type="spellEnd"/>
            <w:r w:rsidRPr="00DA0466">
              <w:rPr>
                <w:rFonts w:ascii="Courier New" w:eastAsia="Times New Roman" w:hAnsi="Courier New" w:cs="Courier New"/>
                <w:color w:val="008000"/>
                <w:sz w:val="20"/>
                <w:szCs w:val="20"/>
              </w:rPr>
              <w:t xml:space="preserve"> which should be set before calling this function:</w:t>
            </w:r>
            <w:r w:rsidRPr="00DA0466">
              <w:rPr>
                <w:rFonts w:ascii="Courier New" w:eastAsia="Times New Roman" w:hAnsi="Courier New" w:cs="Courier New"/>
                <w:color w:val="008000"/>
                <w:sz w:val="20"/>
                <w:szCs w:val="20"/>
              </w:rPr>
              <w:br/>
              <w:t>//</w:t>
            </w:r>
            <w:r w:rsidRPr="00DA0466">
              <w:rPr>
                <w:rFonts w:ascii="Courier New" w:eastAsia="Times New Roman" w:hAnsi="Courier New" w:cs="Courier New"/>
                <w:color w:val="008000"/>
                <w:sz w:val="20"/>
                <w:szCs w:val="20"/>
              </w:rPr>
              <w:br/>
              <w:t xml:space="preserve">//  </w:t>
            </w:r>
            <w:proofErr w:type="spellStart"/>
            <w:r w:rsidRPr="00DA0466">
              <w:rPr>
                <w:rFonts w:ascii="Courier New" w:eastAsia="Times New Roman" w:hAnsi="Courier New" w:cs="Courier New"/>
                <w:color w:val="008000"/>
                <w:sz w:val="20"/>
                <w:szCs w:val="20"/>
              </w:rPr>
              <w:t>int</w:t>
            </w:r>
            <w:proofErr w:type="spellEnd"/>
            <w:r w:rsidRPr="00DA0466">
              <w:rPr>
                <w:rFonts w:ascii="Courier New" w:eastAsia="Times New Roman" w:hAnsi="Courier New" w:cs="Courier New"/>
                <w:color w:val="008000"/>
                <w:sz w:val="20"/>
                <w:szCs w:val="20"/>
              </w:rPr>
              <w:t>    </w:t>
            </w:r>
            <w:proofErr w:type="spellStart"/>
            <w:r w:rsidRPr="00DA0466">
              <w:rPr>
                <w:rFonts w:ascii="Courier New" w:eastAsia="Times New Roman" w:hAnsi="Courier New" w:cs="Courier New"/>
                <w:color w:val="008000"/>
                <w:sz w:val="20"/>
                <w:szCs w:val="20"/>
              </w:rPr>
              <w:t>polySides</w:t>
            </w:r>
            <w:proofErr w:type="spellEnd"/>
            <w:r w:rsidRPr="00DA0466">
              <w:rPr>
                <w:rFonts w:ascii="Courier New" w:eastAsia="Times New Roman" w:hAnsi="Courier New" w:cs="Courier New"/>
                <w:color w:val="008000"/>
                <w:sz w:val="20"/>
                <w:szCs w:val="20"/>
              </w:rPr>
              <w:t>  =  how many corners the polygon has</w:t>
            </w:r>
            <w:r w:rsidRPr="00DA0466">
              <w:rPr>
                <w:rFonts w:ascii="Courier New" w:eastAsia="Times New Roman" w:hAnsi="Courier New" w:cs="Courier New"/>
                <w:color w:val="008000"/>
                <w:sz w:val="20"/>
                <w:szCs w:val="20"/>
              </w:rPr>
              <w:br/>
              <w:t>//  float  </w:t>
            </w:r>
            <w:proofErr w:type="spellStart"/>
            <w:r w:rsidRPr="00DA0466">
              <w:rPr>
                <w:rFonts w:ascii="Courier New" w:eastAsia="Times New Roman" w:hAnsi="Courier New" w:cs="Courier New"/>
                <w:color w:val="008000"/>
                <w:sz w:val="20"/>
                <w:szCs w:val="20"/>
              </w:rPr>
              <w:t>polyX</w:t>
            </w:r>
            <w:proofErr w:type="spellEnd"/>
            <w:r w:rsidRPr="00DA0466">
              <w:rPr>
                <w:rFonts w:ascii="Courier New" w:eastAsia="Times New Roman" w:hAnsi="Courier New" w:cs="Courier New"/>
                <w:color w:val="008000"/>
                <w:sz w:val="20"/>
                <w:szCs w:val="20"/>
              </w:rPr>
              <w:t>[]    =  horizontal coordinates of corners</w:t>
            </w:r>
            <w:r w:rsidRPr="00DA0466">
              <w:rPr>
                <w:rFonts w:ascii="Courier New" w:eastAsia="Times New Roman" w:hAnsi="Courier New" w:cs="Courier New"/>
                <w:color w:val="008000"/>
                <w:sz w:val="20"/>
                <w:szCs w:val="20"/>
              </w:rPr>
              <w:br/>
              <w:t>//  float  </w:t>
            </w:r>
            <w:proofErr w:type="spellStart"/>
            <w:r w:rsidRPr="00DA0466">
              <w:rPr>
                <w:rFonts w:ascii="Courier New" w:eastAsia="Times New Roman" w:hAnsi="Courier New" w:cs="Courier New"/>
                <w:color w:val="008000"/>
                <w:sz w:val="20"/>
                <w:szCs w:val="20"/>
              </w:rPr>
              <w:t>polyY</w:t>
            </w:r>
            <w:proofErr w:type="spellEnd"/>
            <w:r w:rsidRPr="00DA0466">
              <w:rPr>
                <w:rFonts w:ascii="Courier New" w:eastAsia="Times New Roman" w:hAnsi="Courier New" w:cs="Courier New"/>
                <w:color w:val="008000"/>
                <w:sz w:val="20"/>
                <w:szCs w:val="20"/>
              </w:rPr>
              <w:t>[]    =  vertical coordinates of corners</w:t>
            </w:r>
            <w:r w:rsidRPr="00DA0466">
              <w:rPr>
                <w:rFonts w:ascii="Courier New" w:eastAsia="Times New Roman" w:hAnsi="Courier New" w:cs="Courier New"/>
                <w:color w:val="008000"/>
                <w:sz w:val="20"/>
                <w:szCs w:val="20"/>
              </w:rPr>
              <w:br/>
              <w:t>//  float  x, y       =  point to be tested</w:t>
            </w:r>
            <w:r w:rsidRPr="00DA0466">
              <w:rPr>
                <w:rFonts w:ascii="Courier New" w:eastAsia="Times New Roman" w:hAnsi="Courier New" w:cs="Courier New"/>
                <w:color w:val="008000"/>
                <w:sz w:val="20"/>
                <w:szCs w:val="20"/>
              </w:rPr>
              <w:br/>
              <w:t>//</w:t>
            </w:r>
            <w:r w:rsidRPr="00DA0466">
              <w:rPr>
                <w:rFonts w:ascii="Courier New" w:eastAsia="Times New Roman" w:hAnsi="Courier New" w:cs="Courier New"/>
                <w:color w:val="008000"/>
                <w:sz w:val="20"/>
                <w:szCs w:val="20"/>
              </w:rPr>
              <w:br/>
              <w:t>//  (</w:t>
            </w:r>
            <w:proofErr w:type="spellStart"/>
            <w:r w:rsidRPr="00DA0466">
              <w:rPr>
                <w:rFonts w:ascii="Courier New" w:eastAsia="Times New Roman" w:hAnsi="Courier New" w:cs="Courier New"/>
                <w:color w:val="008000"/>
                <w:sz w:val="20"/>
                <w:szCs w:val="20"/>
              </w:rPr>
              <w:t>Globals</w:t>
            </w:r>
            <w:proofErr w:type="spellEnd"/>
            <w:r w:rsidRPr="00DA0466">
              <w:rPr>
                <w:rFonts w:ascii="Courier New" w:eastAsia="Times New Roman" w:hAnsi="Courier New" w:cs="Courier New"/>
                <w:color w:val="008000"/>
                <w:sz w:val="20"/>
                <w:szCs w:val="20"/>
              </w:rPr>
              <w:t xml:space="preserve"> are used in this example for purposes of speed.  Change as</w:t>
            </w:r>
            <w:r w:rsidRPr="00DA0466">
              <w:rPr>
                <w:rFonts w:ascii="Courier New" w:eastAsia="Times New Roman" w:hAnsi="Courier New" w:cs="Courier New"/>
                <w:color w:val="008000"/>
                <w:sz w:val="20"/>
                <w:szCs w:val="20"/>
              </w:rPr>
              <w:br/>
              <w:t>//</w:t>
            </w:r>
            <w:proofErr w:type="gramStart"/>
            <w:r w:rsidRPr="00DA0466">
              <w:rPr>
                <w:rFonts w:ascii="Courier New" w:eastAsia="Times New Roman" w:hAnsi="Courier New" w:cs="Courier New"/>
                <w:color w:val="008000"/>
                <w:sz w:val="20"/>
                <w:szCs w:val="20"/>
              </w:rPr>
              <w:t>  desired</w:t>
            </w:r>
            <w:proofErr w:type="gramEnd"/>
            <w:r w:rsidRPr="00DA0466">
              <w:rPr>
                <w:rFonts w:ascii="Courier New" w:eastAsia="Times New Roman" w:hAnsi="Courier New" w:cs="Courier New"/>
                <w:color w:val="008000"/>
                <w:sz w:val="20"/>
                <w:szCs w:val="20"/>
              </w:rPr>
              <w:t>.)</w:t>
            </w:r>
            <w:r w:rsidRPr="00DA0466">
              <w:rPr>
                <w:rFonts w:ascii="Courier New" w:eastAsia="Times New Roman" w:hAnsi="Courier New" w:cs="Courier New"/>
                <w:color w:val="008000"/>
                <w:sz w:val="20"/>
                <w:szCs w:val="20"/>
              </w:rPr>
              <w:br/>
              <w:t>//</w:t>
            </w:r>
            <w:r w:rsidRPr="00DA0466">
              <w:rPr>
                <w:rFonts w:ascii="Courier New" w:eastAsia="Times New Roman" w:hAnsi="Courier New" w:cs="Courier New"/>
                <w:color w:val="008000"/>
                <w:sz w:val="20"/>
                <w:szCs w:val="20"/>
              </w:rPr>
              <w:br/>
              <w:t>//</w:t>
            </w:r>
            <w:proofErr w:type="gramStart"/>
            <w:r w:rsidRPr="00DA0466">
              <w:rPr>
                <w:rFonts w:ascii="Courier New" w:eastAsia="Times New Roman" w:hAnsi="Courier New" w:cs="Courier New"/>
                <w:color w:val="008000"/>
                <w:sz w:val="20"/>
                <w:szCs w:val="20"/>
              </w:rPr>
              <w:t>  The</w:t>
            </w:r>
            <w:proofErr w:type="gramEnd"/>
            <w:r w:rsidRPr="00DA0466">
              <w:rPr>
                <w:rFonts w:ascii="Courier New" w:eastAsia="Times New Roman" w:hAnsi="Courier New" w:cs="Courier New"/>
                <w:color w:val="008000"/>
                <w:sz w:val="20"/>
                <w:szCs w:val="20"/>
              </w:rPr>
              <w:t xml:space="preserve"> function will return YES if the point </w:t>
            </w:r>
            <w:proofErr w:type="spellStart"/>
            <w:r w:rsidRPr="00DA0466">
              <w:rPr>
                <w:rFonts w:ascii="Courier New" w:eastAsia="Times New Roman" w:hAnsi="Courier New" w:cs="Courier New"/>
                <w:color w:val="008000"/>
                <w:sz w:val="20"/>
                <w:szCs w:val="20"/>
              </w:rPr>
              <w:t>x,y</w:t>
            </w:r>
            <w:proofErr w:type="spellEnd"/>
            <w:r w:rsidRPr="00DA0466">
              <w:rPr>
                <w:rFonts w:ascii="Courier New" w:eastAsia="Times New Roman" w:hAnsi="Courier New" w:cs="Courier New"/>
                <w:color w:val="008000"/>
                <w:sz w:val="20"/>
                <w:szCs w:val="20"/>
              </w:rPr>
              <w:t xml:space="preserve"> is inside the polygon, or</w:t>
            </w:r>
            <w:r w:rsidRPr="00DA0466">
              <w:rPr>
                <w:rFonts w:ascii="Courier New" w:eastAsia="Times New Roman" w:hAnsi="Courier New" w:cs="Courier New"/>
                <w:color w:val="008000"/>
                <w:sz w:val="20"/>
                <w:szCs w:val="20"/>
              </w:rPr>
              <w:br/>
              <w:t>//  NO if it is not.  If the point is exactly on the edge of the polygon</w:t>
            </w:r>
            <w:proofErr w:type="gramStart"/>
            <w:r w:rsidRPr="00DA0466">
              <w:rPr>
                <w:rFonts w:ascii="Courier New" w:eastAsia="Times New Roman" w:hAnsi="Courier New" w:cs="Courier New"/>
                <w:color w:val="008000"/>
                <w:sz w:val="20"/>
                <w:szCs w:val="20"/>
              </w:rPr>
              <w:t>,</w:t>
            </w:r>
            <w:proofErr w:type="gramEnd"/>
            <w:r w:rsidRPr="00DA0466">
              <w:rPr>
                <w:rFonts w:ascii="Courier New" w:eastAsia="Times New Roman" w:hAnsi="Courier New" w:cs="Courier New"/>
                <w:color w:val="008000"/>
                <w:sz w:val="20"/>
                <w:szCs w:val="20"/>
              </w:rPr>
              <w:br/>
              <w:t>//  then the function may return YES or NO.</w:t>
            </w:r>
            <w:r w:rsidRPr="00DA0466">
              <w:rPr>
                <w:rFonts w:ascii="Courier New" w:eastAsia="Times New Roman" w:hAnsi="Courier New" w:cs="Courier New"/>
                <w:color w:val="008000"/>
                <w:sz w:val="20"/>
                <w:szCs w:val="20"/>
              </w:rPr>
              <w:br/>
              <w:t>//</w:t>
            </w:r>
            <w:r w:rsidRPr="00DA0466">
              <w:rPr>
                <w:rFonts w:ascii="Courier New" w:eastAsia="Times New Roman" w:hAnsi="Courier New" w:cs="Courier New"/>
                <w:color w:val="008000"/>
                <w:sz w:val="20"/>
                <w:szCs w:val="20"/>
              </w:rPr>
              <w:br/>
              <w:t>//</w:t>
            </w:r>
            <w:proofErr w:type="gramStart"/>
            <w:r w:rsidRPr="00DA0466">
              <w:rPr>
                <w:rFonts w:ascii="Courier New" w:eastAsia="Times New Roman" w:hAnsi="Courier New" w:cs="Courier New"/>
                <w:color w:val="008000"/>
                <w:sz w:val="20"/>
                <w:szCs w:val="20"/>
              </w:rPr>
              <w:t>  Note</w:t>
            </w:r>
            <w:proofErr w:type="gramEnd"/>
            <w:r w:rsidRPr="00DA0466">
              <w:rPr>
                <w:rFonts w:ascii="Courier New" w:eastAsia="Times New Roman" w:hAnsi="Courier New" w:cs="Courier New"/>
                <w:color w:val="008000"/>
                <w:sz w:val="20"/>
                <w:szCs w:val="20"/>
              </w:rPr>
              <w:t xml:space="preserve"> that division by zero is avoided because the division is protected</w:t>
            </w:r>
            <w:r w:rsidRPr="00DA0466">
              <w:rPr>
                <w:rFonts w:ascii="Courier New" w:eastAsia="Times New Roman" w:hAnsi="Courier New" w:cs="Courier New"/>
                <w:color w:val="008000"/>
                <w:sz w:val="20"/>
                <w:szCs w:val="20"/>
              </w:rPr>
              <w:br/>
              <w:t>//  by the "if" clause which surrounds it.</w:t>
            </w:r>
            <w:r w:rsidRPr="00DA0466">
              <w:rPr>
                <w:rFonts w:ascii="Courier New" w:eastAsia="Times New Roman" w:hAnsi="Courier New" w:cs="Courier New"/>
                <w:sz w:val="20"/>
                <w:szCs w:val="20"/>
              </w:rPr>
              <w:br/>
            </w:r>
            <w:r w:rsidRPr="00DA0466">
              <w:rPr>
                <w:rFonts w:ascii="Courier New" w:eastAsia="Times New Roman" w:hAnsi="Courier New" w:cs="Courier New"/>
                <w:sz w:val="20"/>
                <w:szCs w:val="20"/>
              </w:rPr>
              <w:br/>
            </w:r>
            <w:proofErr w:type="spellStart"/>
            <w:r w:rsidRPr="00DA0466">
              <w:rPr>
                <w:rFonts w:ascii="Courier New" w:eastAsia="Times New Roman" w:hAnsi="Courier New" w:cs="Courier New"/>
                <w:sz w:val="20"/>
                <w:szCs w:val="20"/>
              </w:rPr>
              <w:t>bool</w:t>
            </w:r>
            <w:proofErr w:type="spellEnd"/>
            <w:r w:rsidRPr="00DA0466">
              <w:rPr>
                <w:rFonts w:ascii="Courier New" w:eastAsia="Times New Roman" w:hAnsi="Courier New" w:cs="Courier New"/>
                <w:sz w:val="20"/>
                <w:szCs w:val="20"/>
              </w:rPr>
              <w:t xml:space="preserve"> </w:t>
            </w:r>
            <w:proofErr w:type="spellStart"/>
            <w:r w:rsidRPr="00DA0466">
              <w:rPr>
                <w:rFonts w:ascii="Courier New" w:eastAsia="Times New Roman" w:hAnsi="Courier New" w:cs="Courier New"/>
                <w:sz w:val="20"/>
                <w:szCs w:val="20"/>
              </w:rPr>
              <w:t>pointInPolygon</w:t>
            </w:r>
            <w:proofErr w:type="spellEnd"/>
            <w:r w:rsidRPr="00DA0466">
              <w:rPr>
                <w:rFonts w:ascii="Courier New" w:eastAsia="Times New Roman" w:hAnsi="Courier New" w:cs="Courier New"/>
                <w:sz w:val="20"/>
                <w:szCs w:val="20"/>
              </w:rPr>
              <w:t>() {</w:t>
            </w:r>
            <w:r w:rsidRPr="00DA0466">
              <w:rPr>
                <w:rFonts w:ascii="Courier New" w:eastAsia="Times New Roman" w:hAnsi="Courier New" w:cs="Courier New"/>
                <w:sz w:val="20"/>
                <w:szCs w:val="20"/>
              </w:rPr>
              <w:br/>
            </w:r>
            <w:r w:rsidRPr="00DA0466">
              <w:rPr>
                <w:rFonts w:ascii="Courier New" w:eastAsia="Times New Roman" w:hAnsi="Courier New" w:cs="Courier New"/>
                <w:sz w:val="20"/>
                <w:szCs w:val="20"/>
              </w:rPr>
              <w:br/>
              <w:t>  </w:t>
            </w:r>
            <w:proofErr w:type="spellStart"/>
            <w:r w:rsidRPr="00DA0466">
              <w:rPr>
                <w:rFonts w:ascii="Courier New" w:eastAsia="Times New Roman" w:hAnsi="Courier New" w:cs="Courier New"/>
                <w:sz w:val="20"/>
                <w:szCs w:val="20"/>
              </w:rPr>
              <w:t>int</w:t>
            </w:r>
            <w:proofErr w:type="spellEnd"/>
            <w:r w:rsidRPr="00DA0466">
              <w:rPr>
                <w:rFonts w:ascii="Courier New" w:eastAsia="Times New Roman" w:hAnsi="Courier New" w:cs="Courier New"/>
                <w:sz w:val="20"/>
                <w:szCs w:val="20"/>
              </w:rPr>
              <w:t>   </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j=polySides-1 ;</w:t>
            </w:r>
            <w:r w:rsidRPr="00DA0466">
              <w:rPr>
                <w:rFonts w:ascii="Courier New" w:eastAsia="Times New Roman" w:hAnsi="Courier New" w:cs="Courier New"/>
                <w:sz w:val="20"/>
                <w:szCs w:val="20"/>
              </w:rPr>
              <w:br/>
              <w:t>  </w:t>
            </w:r>
            <w:proofErr w:type="spellStart"/>
            <w:r w:rsidRPr="00DA0466">
              <w:rPr>
                <w:rFonts w:ascii="Courier New" w:eastAsia="Times New Roman" w:hAnsi="Courier New" w:cs="Courier New"/>
                <w:sz w:val="20"/>
                <w:szCs w:val="20"/>
              </w:rPr>
              <w:t>bool</w:t>
            </w:r>
            <w:proofErr w:type="spellEnd"/>
            <w:r w:rsidRPr="00DA0466">
              <w:rPr>
                <w:rFonts w:ascii="Courier New" w:eastAsia="Times New Roman" w:hAnsi="Courier New" w:cs="Courier New"/>
                <w:sz w:val="20"/>
                <w:szCs w:val="20"/>
              </w:rPr>
              <w:t>  </w:t>
            </w:r>
            <w:proofErr w:type="spellStart"/>
            <w:r w:rsidRPr="00DA0466">
              <w:rPr>
                <w:rFonts w:ascii="Courier New" w:eastAsia="Times New Roman" w:hAnsi="Courier New" w:cs="Courier New"/>
                <w:sz w:val="20"/>
                <w:szCs w:val="20"/>
              </w:rPr>
              <w:t>oddNodes</w:t>
            </w:r>
            <w:proofErr w:type="spellEnd"/>
            <w:r w:rsidRPr="00DA0466">
              <w:rPr>
                <w:rFonts w:ascii="Courier New" w:eastAsia="Times New Roman" w:hAnsi="Courier New" w:cs="Courier New"/>
                <w:sz w:val="20"/>
                <w:szCs w:val="20"/>
              </w:rPr>
              <w:t>=NO      ;</w:t>
            </w:r>
            <w:r w:rsidRPr="00DA0466">
              <w:rPr>
                <w:rFonts w:ascii="Courier New" w:eastAsia="Times New Roman" w:hAnsi="Courier New" w:cs="Courier New"/>
                <w:sz w:val="20"/>
                <w:szCs w:val="20"/>
              </w:rPr>
              <w:br/>
            </w:r>
            <w:r w:rsidRPr="00DA0466">
              <w:rPr>
                <w:rFonts w:ascii="Courier New" w:eastAsia="Times New Roman" w:hAnsi="Courier New" w:cs="Courier New"/>
                <w:sz w:val="20"/>
                <w:szCs w:val="20"/>
              </w:rPr>
              <w:br/>
              <w:t>  for (</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xml:space="preserve">=0; </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&lt;</w:t>
            </w:r>
            <w:proofErr w:type="spellStart"/>
            <w:r w:rsidRPr="00DA0466">
              <w:rPr>
                <w:rFonts w:ascii="Courier New" w:eastAsia="Times New Roman" w:hAnsi="Courier New" w:cs="Courier New"/>
                <w:sz w:val="20"/>
                <w:szCs w:val="20"/>
              </w:rPr>
              <w:t>polySides</w:t>
            </w:r>
            <w:proofErr w:type="spellEnd"/>
            <w:r w:rsidRPr="00DA0466">
              <w:rPr>
                <w:rFonts w:ascii="Courier New" w:eastAsia="Times New Roman" w:hAnsi="Courier New" w:cs="Courier New"/>
                <w:sz w:val="20"/>
                <w:szCs w:val="20"/>
              </w:rPr>
              <w:t xml:space="preserve">; </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w:t>
            </w:r>
            <w:r w:rsidRPr="00DA0466">
              <w:rPr>
                <w:rFonts w:ascii="Courier New" w:eastAsia="Times New Roman" w:hAnsi="Courier New" w:cs="Courier New"/>
                <w:sz w:val="20"/>
                <w:szCs w:val="20"/>
              </w:rPr>
              <w:br/>
              <w:t>    if ((</w:t>
            </w:r>
            <w:proofErr w:type="spellStart"/>
            <w:r w:rsidRPr="00DA0466">
              <w:rPr>
                <w:rFonts w:ascii="Courier New" w:eastAsia="Times New Roman" w:hAnsi="Courier New" w:cs="Courier New"/>
                <w:sz w:val="20"/>
                <w:szCs w:val="20"/>
              </w:rPr>
              <w:t>polyY</w:t>
            </w:r>
            <w:proofErr w:type="spellEnd"/>
            <w:r w:rsidRPr="00DA0466">
              <w:rPr>
                <w:rFonts w:ascii="Courier New" w:eastAsia="Times New Roman" w:hAnsi="Courier New" w:cs="Courier New"/>
                <w:sz w:val="20"/>
                <w:szCs w:val="20"/>
              </w:rPr>
              <w:t>[</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xml:space="preserve">]&lt; y &amp;&amp; </w:t>
            </w:r>
            <w:proofErr w:type="spellStart"/>
            <w:r w:rsidRPr="00DA0466">
              <w:rPr>
                <w:rFonts w:ascii="Courier New" w:eastAsia="Times New Roman" w:hAnsi="Courier New" w:cs="Courier New"/>
                <w:sz w:val="20"/>
                <w:szCs w:val="20"/>
              </w:rPr>
              <w:t>polyY</w:t>
            </w:r>
            <w:proofErr w:type="spellEnd"/>
            <w:r w:rsidRPr="00DA0466">
              <w:rPr>
                <w:rFonts w:ascii="Courier New" w:eastAsia="Times New Roman" w:hAnsi="Courier New" w:cs="Courier New"/>
                <w:sz w:val="20"/>
                <w:szCs w:val="20"/>
              </w:rPr>
              <w:t>[j]&gt;=y</w:t>
            </w:r>
            <w:r w:rsidRPr="00DA0466">
              <w:rPr>
                <w:rFonts w:ascii="Courier New" w:eastAsia="Times New Roman" w:hAnsi="Courier New" w:cs="Courier New"/>
                <w:sz w:val="20"/>
                <w:szCs w:val="20"/>
              </w:rPr>
              <w:br/>
              <w:t>    ||   </w:t>
            </w:r>
            <w:proofErr w:type="spellStart"/>
            <w:r w:rsidRPr="00DA0466">
              <w:rPr>
                <w:rFonts w:ascii="Courier New" w:eastAsia="Times New Roman" w:hAnsi="Courier New" w:cs="Courier New"/>
                <w:sz w:val="20"/>
                <w:szCs w:val="20"/>
              </w:rPr>
              <w:t>polyY</w:t>
            </w:r>
            <w:proofErr w:type="spellEnd"/>
            <w:r w:rsidRPr="00DA0466">
              <w:rPr>
                <w:rFonts w:ascii="Courier New" w:eastAsia="Times New Roman" w:hAnsi="Courier New" w:cs="Courier New"/>
                <w:sz w:val="20"/>
                <w:szCs w:val="20"/>
              </w:rPr>
              <w:t xml:space="preserve">[j]&lt; y &amp;&amp; </w:t>
            </w:r>
            <w:proofErr w:type="spellStart"/>
            <w:r w:rsidRPr="00DA0466">
              <w:rPr>
                <w:rFonts w:ascii="Courier New" w:eastAsia="Times New Roman" w:hAnsi="Courier New" w:cs="Courier New"/>
                <w:sz w:val="20"/>
                <w:szCs w:val="20"/>
              </w:rPr>
              <w:t>polyY</w:t>
            </w:r>
            <w:proofErr w:type="spellEnd"/>
            <w:r w:rsidRPr="00DA0466">
              <w:rPr>
                <w:rFonts w:ascii="Courier New" w:eastAsia="Times New Roman" w:hAnsi="Courier New" w:cs="Courier New"/>
                <w:sz w:val="20"/>
                <w:szCs w:val="20"/>
              </w:rPr>
              <w:t>[</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]&gt;=y)</w:t>
            </w:r>
            <w:r w:rsidRPr="00DA0466">
              <w:rPr>
                <w:rFonts w:ascii="Courier New" w:eastAsia="Times New Roman" w:hAnsi="Courier New" w:cs="Courier New"/>
                <w:sz w:val="20"/>
                <w:szCs w:val="20"/>
              </w:rPr>
              <w:br/>
              <w:t>    &amp;&amp;  (</w:t>
            </w:r>
            <w:proofErr w:type="spellStart"/>
            <w:r w:rsidRPr="00DA0466">
              <w:rPr>
                <w:rFonts w:ascii="Courier New" w:eastAsia="Times New Roman" w:hAnsi="Courier New" w:cs="Courier New"/>
                <w:sz w:val="20"/>
                <w:szCs w:val="20"/>
              </w:rPr>
              <w:t>polyX</w:t>
            </w:r>
            <w:proofErr w:type="spellEnd"/>
            <w:r w:rsidRPr="00DA0466">
              <w:rPr>
                <w:rFonts w:ascii="Courier New" w:eastAsia="Times New Roman" w:hAnsi="Courier New" w:cs="Courier New"/>
                <w:sz w:val="20"/>
                <w:szCs w:val="20"/>
              </w:rPr>
              <w:t>[</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xml:space="preserve">]&lt;=x || </w:t>
            </w:r>
            <w:proofErr w:type="spellStart"/>
            <w:r w:rsidRPr="00DA0466">
              <w:rPr>
                <w:rFonts w:ascii="Courier New" w:eastAsia="Times New Roman" w:hAnsi="Courier New" w:cs="Courier New"/>
                <w:sz w:val="20"/>
                <w:szCs w:val="20"/>
              </w:rPr>
              <w:t>polyX</w:t>
            </w:r>
            <w:proofErr w:type="spellEnd"/>
            <w:r w:rsidRPr="00DA0466">
              <w:rPr>
                <w:rFonts w:ascii="Courier New" w:eastAsia="Times New Roman" w:hAnsi="Courier New" w:cs="Courier New"/>
                <w:sz w:val="20"/>
                <w:szCs w:val="20"/>
              </w:rPr>
              <w:t>[j]&lt;=x)) {</w:t>
            </w:r>
            <w:r w:rsidRPr="00DA0466">
              <w:rPr>
                <w:rFonts w:ascii="Courier New" w:eastAsia="Times New Roman" w:hAnsi="Courier New" w:cs="Courier New"/>
                <w:sz w:val="20"/>
                <w:szCs w:val="20"/>
              </w:rPr>
              <w:br/>
              <w:t>      oddNodes^=(polyX[i]+(y-polyY[i])/(polyY[j]-polyY[i])*(polyX[j]-polyX[i])&lt;x); }</w:t>
            </w:r>
            <w:r w:rsidRPr="00DA0466">
              <w:rPr>
                <w:rFonts w:ascii="Courier New" w:eastAsia="Times New Roman" w:hAnsi="Courier New" w:cs="Courier New"/>
                <w:sz w:val="20"/>
                <w:szCs w:val="20"/>
              </w:rPr>
              <w:br/>
              <w:t>    j=</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w:t>
            </w:r>
            <w:r w:rsidRPr="00DA0466">
              <w:rPr>
                <w:rFonts w:ascii="Courier New" w:eastAsia="Times New Roman" w:hAnsi="Courier New" w:cs="Courier New"/>
                <w:sz w:val="20"/>
                <w:szCs w:val="20"/>
              </w:rPr>
              <w:br/>
            </w:r>
            <w:r w:rsidRPr="00DA0466">
              <w:rPr>
                <w:rFonts w:ascii="Courier New" w:eastAsia="Times New Roman" w:hAnsi="Courier New" w:cs="Courier New"/>
                <w:sz w:val="20"/>
                <w:szCs w:val="20"/>
              </w:rPr>
              <w:br/>
              <w:t xml:space="preserve">  return </w:t>
            </w:r>
            <w:proofErr w:type="spellStart"/>
            <w:r w:rsidRPr="00DA0466">
              <w:rPr>
                <w:rFonts w:ascii="Courier New" w:eastAsia="Times New Roman" w:hAnsi="Courier New" w:cs="Courier New"/>
                <w:sz w:val="20"/>
                <w:szCs w:val="20"/>
              </w:rPr>
              <w:t>oddNodes</w:t>
            </w:r>
            <w:proofErr w:type="spellEnd"/>
            <w:r w:rsidRPr="00DA0466">
              <w:rPr>
                <w:rFonts w:ascii="Courier New" w:eastAsia="Times New Roman" w:hAnsi="Courier New" w:cs="Courier New"/>
                <w:sz w:val="20"/>
                <w:szCs w:val="20"/>
              </w:rPr>
              <w:t>; }</w:t>
            </w:r>
            <w:r w:rsidRPr="00DA0466">
              <w:rPr>
                <w:rFonts w:ascii="Times New Roman" w:eastAsia="Times New Roman" w:hAnsi="Times New Roman" w:cs="Times New Roman"/>
                <w:sz w:val="24"/>
                <w:szCs w:val="24"/>
              </w:rPr>
              <w:t xml:space="preserve"> </w:t>
            </w:r>
          </w:p>
        </w:tc>
      </w:tr>
    </w:tbl>
    <w:p w:rsidR="00DA0466" w:rsidRPr="00DA0466" w:rsidRDefault="00DA0466" w:rsidP="00DA0466">
      <w:pPr>
        <w:spacing w:after="240" w:line="240" w:lineRule="auto"/>
        <w:rPr>
          <w:ins w:id="12" w:author="Unknown"/>
          <w:rFonts w:ascii="Times New Roman" w:eastAsia="Times New Roman" w:hAnsi="Times New Roman" w:cs="Times New Roman"/>
          <w:sz w:val="24"/>
          <w:szCs w:val="24"/>
        </w:rPr>
      </w:pPr>
      <w:ins w:id="13" w:author="Unknown">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t>And here’s a pre-</w:t>
        </w:r>
        <w:proofErr w:type="spellStart"/>
        <w:r w:rsidRPr="00DA0466">
          <w:rPr>
            <w:rFonts w:ascii="Times New Roman" w:eastAsia="Times New Roman" w:hAnsi="Times New Roman" w:cs="Times New Roman"/>
            <w:sz w:val="24"/>
            <w:szCs w:val="24"/>
          </w:rPr>
          <w:t>calcuation</w:t>
        </w:r>
        <w:proofErr w:type="spellEnd"/>
        <w:r w:rsidRPr="00DA0466">
          <w:rPr>
            <w:rFonts w:ascii="Times New Roman" w:eastAsia="Times New Roman" w:hAnsi="Times New Roman" w:cs="Times New Roman"/>
            <w:sz w:val="24"/>
            <w:szCs w:val="24"/>
          </w:rPr>
          <w:t xml:space="preserve"> efficiency improvement provided by Patrick Mullen.  This is useful if you have many points that need to be tested against the same (static) polygon:</w:t>
        </w:r>
      </w:ins>
    </w:p>
    <w:tbl>
      <w:tblPr>
        <w:tblW w:w="0" w:type="auto"/>
        <w:tblCellSpacing w:w="0" w:type="dxa"/>
        <w:tblCellMar>
          <w:left w:w="0" w:type="dxa"/>
          <w:right w:w="0" w:type="dxa"/>
        </w:tblCellMar>
        <w:tblLook w:val="04A0" w:firstRow="1" w:lastRow="0" w:firstColumn="1" w:lastColumn="0" w:noHBand="0" w:noVBand="1"/>
      </w:tblPr>
      <w:tblGrid>
        <w:gridCol w:w="9360"/>
      </w:tblGrid>
      <w:tr w:rsidR="00DA0466" w:rsidRPr="00DA0466" w:rsidTr="00DA0466">
        <w:trPr>
          <w:tblCellSpacing w:w="0" w:type="dxa"/>
        </w:trPr>
        <w:tc>
          <w:tcPr>
            <w:tcW w:w="0" w:type="auto"/>
            <w:shd w:val="clear" w:color="auto" w:fill="E8E8E8"/>
            <w:vAlign w:val="center"/>
            <w:hideMark/>
          </w:tcPr>
          <w:p w:rsidR="00DA0466" w:rsidRPr="00DA0466" w:rsidRDefault="00DA0466" w:rsidP="00DA0466">
            <w:pPr>
              <w:spacing w:after="0" w:line="240" w:lineRule="auto"/>
              <w:rPr>
                <w:rFonts w:ascii="Times New Roman" w:eastAsia="Times New Roman" w:hAnsi="Times New Roman" w:cs="Times New Roman"/>
                <w:sz w:val="24"/>
                <w:szCs w:val="24"/>
              </w:rPr>
            </w:pPr>
            <w:r w:rsidRPr="00DA0466">
              <w:rPr>
                <w:rFonts w:ascii="Courier New" w:eastAsia="Times New Roman" w:hAnsi="Courier New" w:cs="Courier New"/>
                <w:color w:val="008000"/>
                <w:sz w:val="20"/>
                <w:szCs w:val="20"/>
              </w:rPr>
              <w:t xml:space="preserve">//  </w:t>
            </w:r>
            <w:proofErr w:type="spellStart"/>
            <w:r w:rsidRPr="00DA0466">
              <w:rPr>
                <w:rFonts w:ascii="Courier New" w:eastAsia="Times New Roman" w:hAnsi="Courier New" w:cs="Courier New"/>
                <w:color w:val="008000"/>
                <w:sz w:val="20"/>
                <w:szCs w:val="20"/>
              </w:rPr>
              <w:t>Globals</w:t>
            </w:r>
            <w:proofErr w:type="spellEnd"/>
            <w:r w:rsidRPr="00DA0466">
              <w:rPr>
                <w:rFonts w:ascii="Courier New" w:eastAsia="Times New Roman" w:hAnsi="Courier New" w:cs="Courier New"/>
                <w:color w:val="008000"/>
                <w:sz w:val="20"/>
                <w:szCs w:val="20"/>
              </w:rPr>
              <w:t xml:space="preserve"> which should be set before calling these functions:</w:t>
            </w:r>
            <w:r w:rsidRPr="00DA0466">
              <w:rPr>
                <w:rFonts w:ascii="Courier New" w:eastAsia="Times New Roman" w:hAnsi="Courier New" w:cs="Courier New"/>
                <w:color w:val="008000"/>
                <w:sz w:val="20"/>
                <w:szCs w:val="20"/>
              </w:rPr>
              <w:br/>
              <w:t>//</w:t>
            </w:r>
            <w:r w:rsidRPr="00DA0466">
              <w:rPr>
                <w:rFonts w:ascii="Courier New" w:eastAsia="Times New Roman" w:hAnsi="Courier New" w:cs="Courier New"/>
                <w:color w:val="008000"/>
                <w:sz w:val="20"/>
                <w:szCs w:val="20"/>
              </w:rPr>
              <w:br/>
              <w:t xml:space="preserve">//  </w:t>
            </w:r>
            <w:proofErr w:type="spellStart"/>
            <w:r w:rsidRPr="00DA0466">
              <w:rPr>
                <w:rFonts w:ascii="Courier New" w:eastAsia="Times New Roman" w:hAnsi="Courier New" w:cs="Courier New"/>
                <w:color w:val="008000"/>
                <w:sz w:val="20"/>
                <w:szCs w:val="20"/>
              </w:rPr>
              <w:t>int</w:t>
            </w:r>
            <w:proofErr w:type="spellEnd"/>
            <w:r w:rsidRPr="00DA0466">
              <w:rPr>
                <w:rFonts w:ascii="Courier New" w:eastAsia="Times New Roman" w:hAnsi="Courier New" w:cs="Courier New"/>
                <w:color w:val="008000"/>
                <w:sz w:val="20"/>
                <w:szCs w:val="20"/>
              </w:rPr>
              <w:t xml:space="preserve">    </w:t>
            </w:r>
            <w:proofErr w:type="spellStart"/>
            <w:r w:rsidRPr="00DA0466">
              <w:rPr>
                <w:rFonts w:ascii="Courier New" w:eastAsia="Times New Roman" w:hAnsi="Courier New" w:cs="Courier New"/>
                <w:color w:val="008000"/>
                <w:sz w:val="20"/>
                <w:szCs w:val="20"/>
              </w:rPr>
              <w:t>polySides</w:t>
            </w:r>
            <w:proofErr w:type="spellEnd"/>
            <w:r w:rsidRPr="00DA0466">
              <w:rPr>
                <w:rFonts w:ascii="Courier New" w:eastAsia="Times New Roman" w:hAnsi="Courier New" w:cs="Courier New"/>
                <w:color w:val="008000"/>
                <w:sz w:val="20"/>
                <w:szCs w:val="20"/>
              </w:rPr>
              <w:t>  =  how many corners the polygon has</w:t>
            </w:r>
            <w:r w:rsidRPr="00DA0466">
              <w:rPr>
                <w:rFonts w:ascii="Courier New" w:eastAsia="Times New Roman" w:hAnsi="Courier New" w:cs="Courier New"/>
                <w:color w:val="008000"/>
                <w:sz w:val="20"/>
                <w:szCs w:val="20"/>
              </w:rPr>
              <w:br/>
              <w:t xml:space="preserve">//  float  </w:t>
            </w:r>
            <w:proofErr w:type="spellStart"/>
            <w:r w:rsidRPr="00DA0466">
              <w:rPr>
                <w:rFonts w:ascii="Courier New" w:eastAsia="Times New Roman" w:hAnsi="Courier New" w:cs="Courier New"/>
                <w:color w:val="008000"/>
                <w:sz w:val="20"/>
                <w:szCs w:val="20"/>
              </w:rPr>
              <w:t>polyX</w:t>
            </w:r>
            <w:proofErr w:type="spellEnd"/>
            <w:r w:rsidRPr="00DA0466">
              <w:rPr>
                <w:rFonts w:ascii="Courier New" w:eastAsia="Times New Roman" w:hAnsi="Courier New" w:cs="Courier New"/>
                <w:color w:val="008000"/>
                <w:sz w:val="20"/>
                <w:szCs w:val="20"/>
              </w:rPr>
              <w:t>[]    =  horizontal coordinates of corners</w:t>
            </w:r>
            <w:r w:rsidRPr="00DA0466">
              <w:rPr>
                <w:rFonts w:ascii="Courier New" w:eastAsia="Times New Roman" w:hAnsi="Courier New" w:cs="Courier New"/>
                <w:color w:val="008000"/>
                <w:sz w:val="20"/>
                <w:szCs w:val="20"/>
              </w:rPr>
              <w:br/>
              <w:t xml:space="preserve">//  float  </w:t>
            </w:r>
            <w:proofErr w:type="spellStart"/>
            <w:r w:rsidRPr="00DA0466">
              <w:rPr>
                <w:rFonts w:ascii="Courier New" w:eastAsia="Times New Roman" w:hAnsi="Courier New" w:cs="Courier New"/>
                <w:color w:val="008000"/>
                <w:sz w:val="20"/>
                <w:szCs w:val="20"/>
              </w:rPr>
              <w:t>polyY</w:t>
            </w:r>
            <w:proofErr w:type="spellEnd"/>
            <w:r w:rsidRPr="00DA0466">
              <w:rPr>
                <w:rFonts w:ascii="Courier New" w:eastAsia="Times New Roman" w:hAnsi="Courier New" w:cs="Courier New"/>
                <w:color w:val="008000"/>
                <w:sz w:val="20"/>
                <w:szCs w:val="20"/>
              </w:rPr>
              <w:t>[]    =  vertical coordinates of corners</w:t>
            </w:r>
            <w:r w:rsidRPr="00DA0466">
              <w:rPr>
                <w:rFonts w:ascii="Courier New" w:eastAsia="Times New Roman" w:hAnsi="Courier New" w:cs="Courier New"/>
                <w:color w:val="008000"/>
                <w:sz w:val="20"/>
                <w:szCs w:val="20"/>
              </w:rPr>
              <w:br/>
              <w:t>//  float  x, y       =  point to be tested</w:t>
            </w:r>
            <w:r w:rsidRPr="00DA0466">
              <w:rPr>
                <w:rFonts w:ascii="Courier New" w:eastAsia="Times New Roman" w:hAnsi="Courier New" w:cs="Courier New"/>
                <w:color w:val="008000"/>
                <w:sz w:val="20"/>
                <w:szCs w:val="20"/>
              </w:rPr>
              <w:br/>
              <w:t>//</w:t>
            </w:r>
            <w:r w:rsidRPr="00DA0466">
              <w:rPr>
                <w:rFonts w:ascii="Courier New" w:eastAsia="Times New Roman" w:hAnsi="Courier New" w:cs="Courier New"/>
                <w:color w:val="008000"/>
                <w:sz w:val="20"/>
                <w:szCs w:val="20"/>
              </w:rPr>
              <w:br/>
              <w:t>//  The following global arrays should be allocated before calling these functions:</w:t>
            </w:r>
            <w:r w:rsidRPr="00DA0466">
              <w:rPr>
                <w:rFonts w:ascii="Courier New" w:eastAsia="Times New Roman" w:hAnsi="Courier New" w:cs="Courier New"/>
                <w:color w:val="008000"/>
                <w:sz w:val="20"/>
                <w:szCs w:val="20"/>
              </w:rPr>
              <w:br/>
              <w:t>//</w:t>
            </w:r>
            <w:r w:rsidRPr="00DA0466">
              <w:rPr>
                <w:rFonts w:ascii="Courier New" w:eastAsia="Times New Roman" w:hAnsi="Courier New" w:cs="Courier New"/>
                <w:color w:val="008000"/>
                <w:sz w:val="20"/>
                <w:szCs w:val="20"/>
              </w:rPr>
              <w:br/>
              <w:t xml:space="preserve">//  float  constant[] = storage for </w:t>
            </w:r>
            <w:proofErr w:type="spellStart"/>
            <w:r w:rsidRPr="00DA0466">
              <w:rPr>
                <w:rFonts w:ascii="Courier New" w:eastAsia="Times New Roman" w:hAnsi="Courier New" w:cs="Courier New"/>
                <w:color w:val="008000"/>
                <w:sz w:val="20"/>
                <w:szCs w:val="20"/>
              </w:rPr>
              <w:t>precalculated</w:t>
            </w:r>
            <w:proofErr w:type="spellEnd"/>
            <w:r w:rsidRPr="00DA0466">
              <w:rPr>
                <w:rFonts w:ascii="Courier New" w:eastAsia="Times New Roman" w:hAnsi="Courier New" w:cs="Courier New"/>
                <w:color w:val="008000"/>
                <w:sz w:val="20"/>
                <w:szCs w:val="20"/>
              </w:rPr>
              <w:t xml:space="preserve"> constants (same size as </w:t>
            </w:r>
            <w:proofErr w:type="spellStart"/>
            <w:r w:rsidRPr="00DA0466">
              <w:rPr>
                <w:rFonts w:ascii="Courier New" w:eastAsia="Times New Roman" w:hAnsi="Courier New" w:cs="Courier New"/>
                <w:color w:val="008000"/>
                <w:sz w:val="20"/>
                <w:szCs w:val="20"/>
              </w:rPr>
              <w:t>polyX</w:t>
            </w:r>
            <w:proofErr w:type="spellEnd"/>
            <w:r w:rsidRPr="00DA0466">
              <w:rPr>
                <w:rFonts w:ascii="Courier New" w:eastAsia="Times New Roman" w:hAnsi="Courier New" w:cs="Courier New"/>
                <w:color w:val="008000"/>
                <w:sz w:val="20"/>
                <w:szCs w:val="20"/>
              </w:rPr>
              <w:t>)</w:t>
            </w:r>
            <w:r w:rsidRPr="00DA0466">
              <w:rPr>
                <w:rFonts w:ascii="Courier New" w:eastAsia="Times New Roman" w:hAnsi="Courier New" w:cs="Courier New"/>
                <w:color w:val="008000"/>
                <w:sz w:val="20"/>
                <w:szCs w:val="20"/>
              </w:rPr>
              <w:br/>
              <w:t xml:space="preserve">//  float  multiple[] = storage for </w:t>
            </w:r>
            <w:proofErr w:type="spellStart"/>
            <w:r w:rsidRPr="00DA0466">
              <w:rPr>
                <w:rFonts w:ascii="Courier New" w:eastAsia="Times New Roman" w:hAnsi="Courier New" w:cs="Courier New"/>
                <w:color w:val="008000"/>
                <w:sz w:val="20"/>
                <w:szCs w:val="20"/>
              </w:rPr>
              <w:t>precalculated</w:t>
            </w:r>
            <w:proofErr w:type="spellEnd"/>
            <w:r w:rsidRPr="00DA0466">
              <w:rPr>
                <w:rFonts w:ascii="Courier New" w:eastAsia="Times New Roman" w:hAnsi="Courier New" w:cs="Courier New"/>
                <w:color w:val="008000"/>
                <w:sz w:val="20"/>
                <w:szCs w:val="20"/>
              </w:rPr>
              <w:t xml:space="preserve"> multipliers (same size as </w:t>
            </w:r>
            <w:proofErr w:type="spellStart"/>
            <w:r w:rsidRPr="00DA0466">
              <w:rPr>
                <w:rFonts w:ascii="Courier New" w:eastAsia="Times New Roman" w:hAnsi="Courier New" w:cs="Courier New"/>
                <w:color w:val="008000"/>
                <w:sz w:val="20"/>
                <w:szCs w:val="20"/>
              </w:rPr>
              <w:t>polyX</w:t>
            </w:r>
            <w:proofErr w:type="spellEnd"/>
            <w:r w:rsidRPr="00DA0466">
              <w:rPr>
                <w:rFonts w:ascii="Courier New" w:eastAsia="Times New Roman" w:hAnsi="Courier New" w:cs="Courier New"/>
                <w:color w:val="008000"/>
                <w:sz w:val="20"/>
                <w:szCs w:val="20"/>
              </w:rPr>
              <w:t>)</w:t>
            </w:r>
            <w:r w:rsidRPr="00DA0466">
              <w:rPr>
                <w:rFonts w:ascii="Courier New" w:eastAsia="Times New Roman" w:hAnsi="Courier New" w:cs="Courier New"/>
                <w:color w:val="008000"/>
                <w:sz w:val="20"/>
                <w:szCs w:val="20"/>
              </w:rPr>
              <w:br/>
              <w:t>//</w:t>
            </w:r>
            <w:r w:rsidRPr="00DA0466">
              <w:rPr>
                <w:rFonts w:ascii="Courier New" w:eastAsia="Times New Roman" w:hAnsi="Courier New" w:cs="Courier New"/>
                <w:color w:val="008000"/>
                <w:sz w:val="20"/>
                <w:szCs w:val="20"/>
              </w:rPr>
              <w:br/>
              <w:t>//  (</w:t>
            </w:r>
            <w:proofErr w:type="spellStart"/>
            <w:r w:rsidRPr="00DA0466">
              <w:rPr>
                <w:rFonts w:ascii="Courier New" w:eastAsia="Times New Roman" w:hAnsi="Courier New" w:cs="Courier New"/>
                <w:color w:val="008000"/>
                <w:sz w:val="20"/>
                <w:szCs w:val="20"/>
              </w:rPr>
              <w:t>Globals</w:t>
            </w:r>
            <w:proofErr w:type="spellEnd"/>
            <w:r w:rsidRPr="00DA0466">
              <w:rPr>
                <w:rFonts w:ascii="Courier New" w:eastAsia="Times New Roman" w:hAnsi="Courier New" w:cs="Courier New"/>
                <w:color w:val="008000"/>
                <w:sz w:val="20"/>
                <w:szCs w:val="20"/>
              </w:rPr>
              <w:t xml:space="preserve"> are used in this example for purposes of speed.  Change as</w:t>
            </w:r>
            <w:r w:rsidRPr="00DA0466">
              <w:rPr>
                <w:rFonts w:ascii="Courier New" w:eastAsia="Times New Roman" w:hAnsi="Courier New" w:cs="Courier New"/>
                <w:color w:val="008000"/>
                <w:sz w:val="20"/>
                <w:szCs w:val="20"/>
              </w:rPr>
              <w:br/>
            </w:r>
            <w:r w:rsidRPr="00DA0466">
              <w:rPr>
                <w:rFonts w:ascii="Courier New" w:eastAsia="Times New Roman" w:hAnsi="Courier New" w:cs="Courier New"/>
                <w:color w:val="008000"/>
                <w:sz w:val="20"/>
                <w:szCs w:val="20"/>
              </w:rPr>
              <w:lastRenderedPageBreak/>
              <w:t>//</w:t>
            </w:r>
            <w:proofErr w:type="gramStart"/>
            <w:r w:rsidRPr="00DA0466">
              <w:rPr>
                <w:rFonts w:ascii="Courier New" w:eastAsia="Times New Roman" w:hAnsi="Courier New" w:cs="Courier New"/>
                <w:color w:val="008000"/>
                <w:sz w:val="20"/>
                <w:szCs w:val="20"/>
              </w:rPr>
              <w:t>  desired</w:t>
            </w:r>
            <w:proofErr w:type="gramEnd"/>
            <w:r w:rsidRPr="00DA0466">
              <w:rPr>
                <w:rFonts w:ascii="Courier New" w:eastAsia="Times New Roman" w:hAnsi="Courier New" w:cs="Courier New"/>
                <w:color w:val="008000"/>
                <w:sz w:val="20"/>
                <w:szCs w:val="20"/>
              </w:rPr>
              <w:t>.)</w:t>
            </w:r>
            <w:r w:rsidRPr="00DA0466">
              <w:rPr>
                <w:rFonts w:ascii="Courier New" w:eastAsia="Times New Roman" w:hAnsi="Courier New" w:cs="Courier New"/>
                <w:color w:val="008000"/>
                <w:sz w:val="20"/>
                <w:szCs w:val="20"/>
              </w:rPr>
              <w:br/>
              <w:t>//</w:t>
            </w:r>
            <w:r w:rsidRPr="00DA0466">
              <w:rPr>
                <w:rFonts w:ascii="Courier New" w:eastAsia="Times New Roman" w:hAnsi="Courier New" w:cs="Courier New"/>
                <w:color w:val="008000"/>
                <w:sz w:val="20"/>
                <w:szCs w:val="20"/>
              </w:rPr>
              <w:br/>
              <w:t>//</w:t>
            </w:r>
            <w:proofErr w:type="gramStart"/>
            <w:r w:rsidRPr="00DA0466">
              <w:rPr>
                <w:rFonts w:ascii="Courier New" w:eastAsia="Times New Roman" w:hAnsi="Courier New" w:cs="Courier New"/>
                <w:color w:val="008000"/>
                <w:sz w:val="20"/>
                <w:szCs w:val="20"/>
              </w:rPr>
              <w:t>  USAGE</w:t>
            </w:r>
            <w:proofErr w:type="gramEnd"/>
            <w:r w:rsidRPr="00DA0466">
              <w:rPr>
                <w:rFonts w:ascii="Courier New" w:eastAsia="Times New Roman" w:hAnsi="Courier New" w:cs="Courier New"/>
                <w:color w:val="008000"/>
                <w:sz w:val="20"/>
                <w:szCs w:val="20"/>
              </w:rPr>
              <w:t>:</w:t>
            </w:r>
            <w:r w:rsidRPr="00DA0466">
              <w:rPr>
                <w:rFonts w:ascii="Courier New" w:eastAsia="Times New Roman" w:hAnsi="Courier New" w:cs="Courier New"/>
                <w:color w:val="008000"/>
                <w:sz w:val="20"/>
                <w:szCs w:val="20"/>
              </w:rPr>
              <w:br/>
              <w:t xml:space="preserve">//  Call </w:t>
            </w:r>
            <w:proofErr w:type="spellStart"/>
            <w:r w:rsidRPr="00DA0466">
              <w:rPr>
                <w:rFonts w:ascii="Courier New" w:eastAsia="Times New Roman" w:hAnsi="Courier New" w:cs="Courier New"/>
                <w:color w:val="008000"/>
                <w:sz w:val="20"/>
                <w:szCs w:val="20"/>
              </w:rPr>
              <w:t>precalc_values</w:t>
            </w:r>
            <w:proofErr w:type="spellEnd"/>
            <w:r w:rsidRPr="00DA0466">
              <w:rPr>
                <w:rFonts w:ascii="Courier New" w:eastAsia="Times New Roman" w:hAnsi="Courier New" w:cs="Courier New"/>
                <w:color w:val="008000"/>
                <w:sz w:val="20"/>
                <w:szCs w:val="20"/>
              </w:rPr>
              <w:t>() to initialize the constant[] and multiple[] arrays,</w:t>
            </w:r>
            <w:r w:rsidRPr="00DA0466">
              <w:rPr>
                <w:rFonts w:ascii="Courier New" w:eastAsia="Times New Roman" w:hAnsi="Courier New" w:cs="Courier New"/>
                <w:color w:val="008000"/>
                <w:sz w:val="20"/>
                <w:szCs w:val="20"/>
              </w:rPr>
              <w:br/>
              <w:t xml:space="preserve">//  then call </w:t>
            </w:r>
            <w:proofErr w:type="spellStart"/>
            <w:r w:rsidRPr="00DA0466">
              <w:rPr>
                <w:rFonts w:ascii="Courier New" w:eastAsia="Times New Roman" w:hAnsi="Courier New" w:cs="Courier New"/>
                <w:color w:val="008000"/>
                <w:sz w:val="20"/>
                <w:szCs w:val="20"/>
              </w:rPr>
              <w:t>pointInPolygon</w:t>
            </w:r>
            <w:proofErr w:type="spellEnd"/>
            <w:r w:rsidRPr="00DA0466">
              <w:rPr>
                <w:rFonts w:ascii="Courier New" w:eastAsia="Times New Roman" w:hAnsi="Courier New" w:cs="Courier New"/>
                <w:color w:val="008000"/>
                <w:sz w:val="20"/>
                <w:szCs w:val="20"/>
              </w:rPr>
              <w:t>(x, y) to determine if the point is in the polygon.</w:t>
            </w:r>
            <w:r w:rsidRPr="00DA0466">
              <w:rPr>
                <w:rFonts w:ascii="Courier New" w:eastAsia="Times New Roman" w:hAnsi="Courier New" w:cs="Courier New"/>
                <w:color w:val="008000"/>
                <w:sz w:val="20"/>
                <w:szCs w:val="20"/>
              </w:rPr>
              <w:br/>
              <w:t>//</w:t>
            </w:r>
            <w:r w:rsidRPr="00DA0466">
              <w:rPr>
                <w:rFonts w:ascii="Courier New" w:eastAsia="Times New Roman" w:hAnsi="Courier New" w:cs="Courier New"/>
                <w:color w:val="008000"/>
                <w:sz w:val="20"/>
                <w:szCs w:val="20"/>
              </w:rPr>
              <w:br/>
              <w:t>//</w:t>
            </w:r>
            <w:proofErr w:type="gramStart"/>
            <w:r w:rsidRPr="00DA0466">
              <w:rPr>
                <w:rFonts w:ascii="Courier New" w:eastAsia="Times New Roman" w:hAnsi="Courier New" w:cs="Courier New"/>
                <w:color w:val="008000"/>
                <w:sz w:val="20"/>
                <w:szCs w:val="20"/>
              </w:rPr>
              <w:t>  The</w:t>
            </w:r>
            <w:proofErr w:type="gramEnd"/>
            <w:r w:rsidRPr="00DA0466">
              <w:rPr>
                <w:rFonts w:ascii="Courier New" w:eastAsia="Times New Roman" w:hAnsi="Courier New" w:cs="Courier New"/>
                <w:color w:val="008000"/>
                <w:sz w:val="20"/>
                <w:szCs w:val="20"/>
              </w:rPr>
              <w:t xml:space="preserve"> function will return YES if the point </w:t>
            </w:r>
            <w:proofErr w:type="spellStart"/>
            <w:r w:rsidRPr="00DA0466">
              <w:rPr>
                <w:rFonts w:ascii="Courier New" w:eastAsia="Times New Roman" w:hAnsi="Courier New" w:cs="Courier New"/>
                <w:color w:val="008000"/>
                <w:sz w:val="20"/>
                <w:szCs w:val="20"/>
              </w:rPr>
              <w:t>x,y</w:t>
            </w:r>
            <w:proofErr w:type="spellEnd"/>
            <w:r w:rsidRPr="00DA0466">
              <w:rPr>
                <w:rFonts w:ascii="Courier New" w:eastAsia="Times New Roman" w:hAnsi="Courier New" w:cs="Courier New"/>
                <w:color w:val="008000"/>
                <w:sz w:val="20"/>
                <w:szCs w:val="20"/>
              </w:rPr>
              <w:t xml:space="preserve"> is inside the polygon, or</w:t>
            </w:r>
            <w:r w:rsidRPr="00DA0466">
              <w:rPr>
                <w:rFonts w:ascii="Courier New" w:eastAsia="Times New Roman" w:hAnsi="Courier New" w:cs="Courier New"/>
                <w:color w:val="008000"/>
                <w:sz w:val="20"/>
                <w:szCs w:val="20"/>
              </w:rPr>
              <w:br/>
              <w:t>//  NO if it is not.  If the point is exactly on the edge of the polygon</w:t>
            </w:r>
            <w:proofErr w:type="gramStart"/>
            <w:r w:rsidRPr="00DA0466">
              <w:rPr>
                <w:rFonts w:ascii="Courier New" w:eastAsia="Times New Roman" w:hAnsi="Courier New" w:cs="Courier New"/>
                <w:color w:val="008000"/>
                <w:sz w:val="20"/>
                <w:szCs w:val="20"/>
              </w:rPr>
              <w:t>,</w:t>
            </w:r>
            <w:proofErr w:type="gramEnd"/>
            <w:r w:rsidRPr="00DA0466">
              <w:rPr>
                <w:rFonts w:ascii="Courier New" w:eastAsia="Times New Roman" w:hAnsi="Courier New" w:cs="Courier New"/>
                <w:color w:val="008000"/>
                <w:sz w:val="20"/>
                <w:szCs w:val="20"/>
              </w:rPr>
              <w:br/>
              <w:t>//  then the function may return YES or NO.</w:t>
            </w:r>
            <w:r w:rsidRPr="00DA0466">
              <w:rPr>
                <w:rFonts w:ascii="Courier New" w:eastAsia="Times New Roman" w:hAnsi="Courier New" w:cs="Courier New"/>
                <w:color w:val="008000"/>
                <w:sz w:val="20"/>
                <w:szCs w:val="20"/>
              </w:rPr>
              <w:br/>
              <w:t>//</w:t>
            </w:r>
            <w:r w:rsidRPr="00DA0466">
              <w:rPr>
                <w:rFonts w:ascii="Courier New" w:eastAsia="Times New Roman" w:hAnsi="Courier New" w:cs="Courier New"/>
                <w:color w:val="008000"/>
                <w:sz w:val="20"/>
                <w:szCs w:val="20"/>
              </w:rPr>
              <w:br/>
              <w:t>//</w:t>
            </w:r>
            <w:proofErr w:type="gramStart"/>
            <w:r w:rsidRPr="00DA0466">
              <w:rPr>
                <w:rFonts w:ascii="Courier New" w:eastAsia="Times New Roman" w:hAnsi="Courier New" w:cs="Courier New"/>
                <w:color w:val="008000"/>
                <w:sz w:val="20"/>
                <w:szCs w:val="20"/>
              </w:rPr>
              <w:t>  Note</w:t>
            </w:r>
            <w:proofErr w:type="gramEnd"/>
            <w:r w:rsidRPr="00DA0466">
              <w:rPr>
                <w:rFonts w:ascii="Courier New" w:eastAsia="Times New Roman" w:hAnsi="Courier New" w:cs="Courier New"/>
                <w:color w:val="008000"/>
                <w:sz w:val="20"/>
                <w:szCs w:val="20"/>
              </w:rPr>
              <w:t xml:space="preserve"> that division by zero is avoided because the division is protected</w:t>
            </w:r>
            <w:r w:rsidRPr="00DA0466">
              <w:rPr>
                <w:rFonts w:ascii="Courier New" w:eastAsia="Times New Roman" w:hAnsi="Courier New" w:cs="Courier New"/>
                <w:color w:val="008000"/>
                <w:sz w:val="20"/>
                <w:szCs w:val="20"/>
              </w:rPr>
              <w:br/>
              <w:t>//  by the "if" clause which surrounds it.</w:t>
            </w:r>
            <w:r w:rsidRPr="00DA0466">
              <w:rPr>
                <w:rFonts w:ascii="Courier New" w:eastAsia="Times New Roman" w:hAnsi="Courier New" w:cs="Courier New"/>
                <w:sz w:val="20"/>
                <w:szCs w:val="20"/>
              </w:rPr>
              <w:br/>
            </w:r>
            <w:r w:rsidRPr="00DA0466">
              <w:rPr>
                <w:rFonts w:ascii="Courier New" w:eastAsia="Times New Roman" w:hAnsi="Courier New" w:cs="Courier New"/>
                <w:sz w:val="20"/>
                <w:szCs w:val="20"/>
              </w:rPr>
              <w:br/>
              <w:t xml:space="preserve">void </w:t>
            </w:r>
            <w:proofErr w:type="spellStart"/>
            <w:r w:rsidRPr="00DA0466">
              <w:rPr>
                <w:rFonts w:ascii="Courier New" w:eastAsia="Times New Roman" w:hAnsi="Courier New" w:cs="Courier New"/>
                <w:sz w:val="20"/>
                <w:szCs w:val="20"/>
              </w:rPr>
              <w:t>precalc_values</w:t>
            </w:r>
            <w:proofErr w:type="spellEnd"/>
            <w:r w:rsidRPr="00DA0466">
              <w:rPr>
                <w:rFonts w:ascii="Courier New" w:eastAsia="Times New Roman" w:hAnsi="Courier New" w:cs="Courier New"/>
                <w:sz w:val="20"/>
                <w:szCs w:val="20"/>
              </w:rPr>
              <w:t>() {</w:t>
            </w:r>
            <w:r w:rsidRPr="00DA0466">
              <w:rPr>
                <w:rFonts w:ascii="Courier New" w:eastAsia="Times New Roman" w:hAnsi="Courier New" w:cs="Courier New"/>
                <w:sz w:val="20"/>
                <w:szCs w:val="20"/>
              </w:rPr>
              <w:br/>
            </w:r>
            <w:r w:rsidRPr="00DA0466">
              <w:rPr>
                <w:rFonts w:ascii="Courier New" w:eastAsia="Times New Roman" w:hAnsi="Courier New" w:cs="Courier New"/>
                <w:sz w:val="20"/>
                <w:szCs w:val="20"/>
              </w:rPr>
              <w:br/>
              <w:t xml:space="preserve">  </w:t>
            </w:r>
            <w:proofErr w:type="spellStart"/>
            <w:r w:rsidRPr="00DA0466">
              <w:rPr>
                <w:rFonts w:ascii="Courier New" w:eastAsia="Times New Roman" w:hAnsi="Courier New" w:cs="Courier New"/>
                <w:sz w:val="20"/>
                <w:szCs w:val="20"/>
              </w:rPr>
              <w:t>int</w:t>
            </w:r>
            <w:proofErr w:type="spellEnd"/>
            <w:r w:rsidRPr="00DA0466">
              <w:rPr>
                <w:rFonts w:ascii="Courier New" w:eastAsia="Times New Roman" w:hAnsi="Courier New" w:cs="Courier New"/>
                <w:sz w:val="20"/>
                <w:szCs w:val="20"/>
              </w:rPr>
              <w:t xml:space="preserve">   </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j=polySides-1 ;</w:t>
            </w:r>
            <w:r w:rsidRPr="00DA0466">
              <w:rPr>
                <w:rFonts w:ascii="Courier New" w:eastAsia="Times New Roman" w:hAnsi="Courier New" w:cs="Courier New"/>
                <w:sz w:val="20"/>
                <w:szCs w:val="20"/>
              </w:rPr>
              <w:br/>
            </w:r>
            <w:r w:rsidRPr="00DA0466">
              <w:rPr>
                <w:rFonts w:ascii="Courier New" w:eastAsia="Times New Roman" w:hAnsi="Courier New" w:cs="Courier New"/>
                <w:sz w:val="20"/>
                <w:szCs w:val="20"/>
              </w:rPr>
              <w:br/>
              <w:t>  for(</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xml:space="preserve">=0; </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&lt;</w:t>
            </w:r>
            <w:proofErr w:type="spellStart"/>
            <w:r w:rsidRPr="00DA0466">
              <w:rPr>
                <w:rFonts w:ascii="Courier New" w:eastAsia="Times New Roman" w:hAnsi="Courier New" w:cs="Courier New"/>
                <w:sz w:val="20"/>
                <w:szCs w:val="20"/>
              </w:rPr>
              <w:t>polySides</w:t>
            </w:r>
            <w:proofErr w:type="spellEnd"/>
            <w:r w:rsidRPr="00DA0466">
              <w:rPr>
                <w:rFonts w:ascii="Courier New" w:eastAsia="Times New Roman" w:hAnsi="Courier New" w:cs="Courier New"/>
                <w:sz w:val="20"/>
                <w:szCs w:val="20"/>
              </w:rPr>
              <w:t xml:space="preserve">; </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w:t>
            </w:r>
            <w:r w:rsidRPr="00DA0466">
              <w:rPr>
                <w:rFonts w:ascii="Courier New" w:eastAsia="Times New Roman" w:hAnsi="Courier New" w:cs="Courier New"/>
                <w:sz w:val="20"/>
                <w:szCs w:val="20"/>
              </w:rPr>
              <w:br/>
              <w:t>    if(</w:t>
            </w:r>
            <w:proofErr w:type="spellStart"/>
            <w:r w:rsidRPr="00DA0466">
              <w:rPr>
                <w:rFonts w:ascii="Courier New" w:eastAsia="Times New Roman" w:hAnsi="Courier New" w:cs="Courier New"/>
                <w:sz w:val="20"/>
                <w:szCs w:val="20"/>
              </w:rPr>
              <w:t>polyY</w:t>
            </w:r>
            <w:proofErr w:type="spellEnd"/>
            <w:r w:rsidRPr="00DA0466">
              <w:rPr>
                <w:rFonts w:ascii="Courier New" w:eastAsia="Times New Roman" w:hAnsi="Courier New" w:cs="Courier New"/>
                <w:sz w:val="20"/>
                <w:szCs w:val="20"/>
              </w:rPr>
              <w:t>[j]==</w:t>
            </w:r>
            <w:proofErr w:type="spellStart"/>
            <w:r w:rsidRPr="00DA0466">
              <w:rPr>
                <w:rFonts w:ascii="Courier New" w:eastAsia="Times New Roman" w:hAnsi="Courier New" w:cs="Courier New"/>
                <w:sz w:val="20"/>
                <w:szCs w:val="20"/>
              </w:rPr>
              <w:t>polyY</w:t>
            </w:r>
            <w:proofErr w:type="spellEnd"/>
            <w:r w:rsidRPr="00DA0466">
              <w:rPr>
                <w:rFonts w:ascii="Courier New" w:eastAsia="Times New Roman" w:hAnsi="Courier New" w:cs="Courier New"/>
                <w:sz w:val="20"/>
                <w:szCs w:val="20"/>
              </w:rPr>
              <w:t>[</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w:t>
            </w:r>
            <w:r w:rsidRPr="00DA0466">
              <w:rPr>
                <w:rFonts w:ascii="Courier New" w:eastAsia="Times New Roman" w:hAnsi="Courier New" w:cs="Courier New"/>
                <w:sz w:val="20"/>
                <w:szCs w:val="20"/>
              </w:rPr>
              <w:br/>
              <w:t>      constant[</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w:t>
            </w:r>
            <w:proofErr w:type="spellStart"/>
            <w:r w:rsidRPr="00DA0466">
              <w:rPr>
                <w:rFonts w:ascii="Courier New" w:eastAsia="Times New Roman" w:hAnsi="Courier New" w:cs="Courier New"/>
                <w:sz w:val="20"/>
                <w:szCs w:val="20"/>
              </w:rPr>
              <w:t>polyX</w:t>
            </w:r>
            <w:proofErr w:type="spellEnd"/>
            <w:r w:rsidRPr="00DA0466">
              <w:rPr>
                <w:rFonts w:ascii="Courier New" w:eastAsia="Times New Roman" w:hAnsi="Courier New" w:cs="Courier New"/>
                <w:sz w:val="20"/>
                <w:szCs w:val="20"/>
              </w:rPr>
              <w:t>[</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w:t>
            </w:r>
            <w:r w:rsidRPr="00DA0466">
              <w:rPr>
                <w:rFonts w:ascii="Courier New" w:eastAsia="Times New Roman" w:hAnsi="Courier New" w:cs="Courier New"/>
                <w:sz w:val="20"/>
                <w:szCs w:val="20"/>
              </w:rPr>
              <w:br/>
              <w:t>      multiple[</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]=0; }</w:t>
            </w:r>
            <w:r w:rsidRPr="00DA0466">
              <w:rPr>
                <w:rFonts w:ascii="Courier New" w:eastAsia="Times New Roman" w:hAnsi="Courier New" w:cs="Courier New"/>
                <w:sz w:val="20"/>
                <w:szCs w:val="20"/>
              </w:rPr>
              <w:br/>
              <w:t>    else {</w:t>
            </w:r>
            <w:r w:rsidRPr="00DA0466">
              <w:rPr>
                <w:rFonts w:ascii="Courier New" w:eastAsia="Times New Roman" w:hAnsi="Courier New" w:cs="Courier New"/>
                <w:sz w:val="20"/>
                <w:szCs w:val="20"/>
              </w:rPr>
              <w:br/>
              <w:t>      constant[i]=polyX[i]-(polyY[i]*polyX[j])/(polyY[j]-polyY[i])+(polyY[i]*polyX[i])/(polyY[j]-polyY[i]);</w:t>
            </w:r>
            <w:r w:rsidRPr="00DA0466">
              <w:rPr>
                <w:rFonts w:ascii="Courier New" w:eastAsia="Times New Roman" w:hAnsi="Courier New" w:cs="Courier New"/>
                <w:sz w:val="20"/>
                <w:szCs w:val="20"/>
              </w:rPr>
              <w:br/>
              <w:t>      multiple[</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w:t>
            </w:r>
            <w:proofErr w:type="spellStart"/>
            <w:r w:rsidRPr="00DA0466">
              <w:rPr>
                <w:rFonts w:ascii="Courier New" w:eastAsia="Times New Roman" w:hAnsi="Courier New" w:cs="Courier New"/>
                <w:sz w:val="20"/>
                <w:szCs w:val="20"/>
              </w:rPr>
              <w:t>polyX</w:t>
            </w:r>
            <w:proofErr w:type="spellEnd"/>
            <w:r w:rsidRPr="00DA0466">
              <w:rPr>
                <w:rFonts w:ascii="Courier New" w:eastAsia="Times New Roman" w:hAnsi="Courier New" w:cs="Courier New"/>
                <w:sz w:val="20"/>
                <w:szCs w:val="20"/>
              </w:rPr>
              <w:t>[j]-</w:t>
            </w:r>
            <w:proofErr w:type="spellStart"/>
            <w:r w:rsidRPr="00DA0466">
              <w:rPr>
                <w:rFonts w:ascii="Courier New" w:eastAsia="Times New Roman" w:hAnsi="Courier New" w:cs="Courier New"/>
                <w:sz w:val="20"/>
                <w:szCs w:val="20"/>
              </w:rPr>
              <w:t>polyX</w:t>
            </w:r>
            <w:proofErr w:type="spellEnd"/>
            <w:r w:rsidRPr="00DA0466">
              <w:rPr>
                <w:rFonts w:ascii="Courier New" w:eastAsia="Times New Roman" w:hAnsi="Courier New" w:cs="Courier New"/>
                <w:sz w:val="20"/>
                <w:szCs w:val="20"/>
              </w:rPr>
              <w:t>[</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w:t>
            </w:r>
            <w:proofErr w:type="spellStart"/>
            <w:r w:rsidRPr="00DA0466">
              <w:rPr>
                <w:rFonts w:ascii="Courier New" w:eastAsia="Times New Roman" w:hAnsi="Courier New" w:cs="Courier New"/>
                <w:sz w:val="20"/>
                <w:szCs w:val="20"/>
              </w:rPr>
              <w:t>polyY</w:t>
            </w:r>
            <w:proofErr w:type="spellEnd"/>
            <w:r w:rsidRPr="00DA0466">
              <w:rPr>
                <w:rFonts w:ascii="Courier New" w:eastAsia="Times New Roman" w:hAnsi="Courier New" w:cs="Courier New"/>
                <w:sz w:val="20"/>
                <w:szCs w:val="20"/>
              </w:rPr>
              <w:t>[j]-</w:t>
            </w:r>
            <w:proofErr w:type="spellStart"/>
            <w:r w:rsidRPr="00DA0466">
              <w:rPr>
                <w:rFonts w:ascii="Courier New" w:eastAsia="Times New Roman" w:hAnsi="Courier New" w:cs="Courier New"/>
                <w:sz w:val="20"/>
                <w:szCs w:val="20"/>
              </w:rPr>
              <w:t>polyY</w:t>
            </w:r>
            <w:proofErr w:type="spellEnd"/>
            <w:r w:rsidRPr="00DA0466">
              <w:rPr>
                <w:rFonts w:ascii="Courier New" w:eastAsia="Times New Roman" w:hAnsi="Courier New" w:cs="Courier New"/>
                <w:sz w:val="20"/>
                <w:szCs w:val="20"/>
              </w:rPr>
              <w:t>[</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w:t>
            </w:r>
            <w:r w:rsidRPr="00DA0466">
              <w:rPr>
                <w:rFonts w:ascii="Courier New" w:eastAsia="Times New Roman" w:hAnsi="Courier New" w:cs="Courier New"/>
                <w:sz w:val="20"/>
                <w:szCs w:val="20"/>
              </w:rPr>
              <w:br/>
              <w:t>    j=</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w:t>
            </w:r>
            <w:r w:rsidRPr="00DA0466">
              <w:rPr>
                <w:rFonts w:ascii="Courier New" w:eastAsia="Times New Roman" w:hAnsi="Courier New" w:cs="Courier New"/>
                <w:sz w:val="20"/>
                <w:szCs w:val="20"/>
              </w:rPr>
              <w:br/>
            </w:r>
            <w:r w:rsidRPr="00DA0466">
              <w:rPr>
                <w:rFonts w:ascii="Courier New" w:eastAsia="Times New Roman" w:hAnsi="Courier New" w:cs="Courier New"/>
                <w:sz w:val="20"/>
                <w:szCs w:val="20"/>
              </w:rPr>
              <w:br/>
            </w:r>
            <w:proofErr w:type="spellStart"/>
            <w:r w:rsidRPr="00DA0466">
              <w:rPr>
                <w:rFonts w:ascii="Courier New" w:eastAsia="Times New Roman" w:hAnsi="Courier New" w:cs="Courier New"/>
                <w:sz w:val="20"/>
                <w:szCs w:val="20"/>
              </w:rPr>
              <w:t>bool</w:t>
            </w:r>
            <w:proofErr w:type="spellEnd"/>
            <w:r w:rsidRPr="00DA0466">
              <w:rPr>
                <w:rFonts w:ascii="Courier New" w:eastAsia="Times New Roman" w:hAnsi="Courier New" w:cs="Courier New"/>
                <w:sz w:val="20"/>
                <w:szCs w:val="20"/>
              </w:rPr>
              <w:t xml:space="preserve"> </w:t>
            </w:r>
            <w:proofErr w:type="spellStart"/>
            <w:r w:rsidRPr="00DA0466">
              <w:rPr>
                <w:rFonts w:ascii="Courier New" w:eastAsia="Times New Roman" w:hAnsi="Courier New" w:cs="Courier New"/>
                <w:sz w:val="20"/>
                <w:szCs w:val="20"/>
              </w:rPr>
              <w:t>pointInPolygon</w:t>
            </w:r>
            <w:proofErr w:type="spellEnd"/>
            <w:r w:rsidRPr="00DA0466">
              <w:rPr>
                <w:rFonts w:ascii="Courier New" w:eastAsia="Times New Roman" w:hAnsi="Courier New" w:cs="Courier New"/>
                <w:sz w:val="20"/>
                <w:szCs w:val="20"/>
              </w:rPr>
              <w:t>() {</w:t>
            </w:r>
            <w:r w:rsidRPr="00DA0466">
              <w:rPr>
                <w:rFonts w:ascii="Courier New" w:eastAsia="Times New Roman" w:hAnsi="Courier New" w:cs="Courier New"/>
                <w:sz w:val="20"/>
                <w:szCs w:val="20"/>
              </w:rPr>
              <w:br/>
            </w:r>
            <w:r w:rsidRPr="00DA0466">
              <w:rPr>
                <w:rFonts w:ascii="Courier New" w:eastAsia="Times New Roman" w:hAnsi="Courier New" w:cs="Courier New"/>
                <w:sz w:val="20"/>
                <w:szCs w:val="20"/>
              </w:rPr>
              <w:br/>
              <w:t xml:space="preserve">  </w:t>
            </w:r>
            <w:proofErr w:type="spellStart"/>
            <w:r w:rsidRPr="00DA0466">
              <w:rPr>
                <w:rFonts w:ascii="Courier New" w:eastAsia="Times New Roman" w:hAnsi="Courier New" w:cs="Courier New"/>
                <w:sz w:val="20"/>
                <w:szCs w:val="20"/>
              </w:rPr>
              <w:t>int</w:t>
            </w:r>
            <w:proofErr w:type="spellEnd"/>
            <w:r w:rsidRPr="00DA0466">
              <w:rPr>
                <w:rFonts w:ascii="Courier New" w:eastAsia="Times New Roman" w:hAnsi="Courier New" w:cs="Courier New"/>
                <w:sz w:val="20"/>
                <w:szCs w:val="20"/>
              </w:rPr>
              <w:t xml:space="preserve">   </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j=polySides-1 ;</w:t>
            </w:r>
            <w:r w:rsidRPr="00DA0466">
              <w:rPr>
                <w:rFonts w:ascii="Courier New" w:eastAsia="Times New Roman" w:hAnsi="Courier New" w:cs="Courier New"/>
                <w:sz w:val="20"/>
                <w:szCs w:val="20"/>
              </w:rPr>
              <w:br/>
              <w:t xml:space="preserve">  </w:t>
            </w:r>
            <w:proofErr w:type="spellStart"/>
            <w:r w:rsidRPr="00DA0466">
              <w:rPr>
                <w:rFonts w:ascii="Courier New" w:eastAsia="Times New Roman" w:hAnsi="Courier New" w:cs="Courier New"/>
                <w:sz w:val="20"/>
                <w:szCs w:val="20"/>
              </w:rPr>
              <w:t>bool</w:t>
            </w:r>
            <w:proofErr w:type="spellEnd"/>
            <w:r w:rsidRPr="00DA0466">
              <w:rPr>
                <w:rFonts w:ascii="Courier New" w:eastAsia="Times New Roman" w:hAnsi="Courier New" w:cs="Courier New"/>
                <w:sz w:val="20"/>
                <w:szCs w:val="20"/>
              </w:rPr>
              <w:t xml:space="preserve">  </w:t>
            </w:r>
            <w:proofErr w:type="spellStart"/>
            <w:r w:rsidRPr="00DA0466">
              <w:rPr>
                <w:rFonts w:ascii="Courier New" w:eastAsia="Times New Roman" w:hAnsi="Courier New" w:cs="Courier New"/>
                <w:sz w:val="20"/>
                <w:szCs w:val="20"/>
              </w:rPr>
              <w:t>oddNodes</w:t>
            </w:r>
            <w:proofErr w:type="spellEnd"/>
            <w:r w:rsidRPr="00DA0466">
              <w:rPr>
                <w:rFonts w:ascii="Courier New" w:eastAsia="Times New Roman" w:hAnsi="Courier New" w:cs="Courier New"/>
                <w:sz w:val="20"/>
                <w:szCs w:val="20"/>
              </w:rPr>
              <w:t>=NO      ;</w:t>
            </w:r>
            <w:r w:rsidRPr="00DA0466">
              <w:rPr>
                <w:rFonts w:ascii="Courier New" w:eastAsia="Times New Roman" w:hAnsi="Courier New" w:cs="Courier New"/>
                <w:sz w:val="20"/>
                <w:szCs w:val="20"/>
              </w:rPr>
              <w:br/>
            </w:r>
            <w:r w:rsidRPr="00DA0466">
              <w:rPr>
                <w:rFonts w:ascii="Courier New" w:eastAsia="Times New Roman" w:hAnsi="Courier New" w:cs="Courier New"/>
                <w:sz w:val="20"/>
                <w:szCs w:val="20"/>
              </w:rPr>
              <w:br/>
              <w:t>  for (</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xml:space="preserve">=0; </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&lt;</w:t>
            </w:r>
            <w:proofErr w:type="spellStart"/>
            <w:r w:rsidRPr="00DA0466">
              <w:rPr>
                <w:rFonts w:ascii="Courier New" w:eastAsia="Times New Roman" w:hAnsi="Courier New" w:cs="Courier New"/>
                <w:sz w:val="20"/>
                <w:szCs w:val="20"/>
              </w:rPr>
              <w:t>polySides</w:t>
            </w:r>
            <w:proofErr w:type="spellEnd"/>
            <w:r w:rsidRPr="00DA0466">
              <w:rPr>
                <w:rFonts w:ascii="Courier New" w:eastAsia="Times New Roman" w:hAnsi="Courier New" w:cs="Courier New"/>
                <w:sz w:val="20"/>
                <w:szCs w:val="20"/>
              </w:rPr>
              <w:t xml:space="preserve">; </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w:t>
            </w:r>
            <w:r w:rsidRPr="00DA0466">
              <w:rPr>
                <w:rFonts w:ascii="Courier New" w:eastAsia="Times New Roman" w:hAnsi="Courier New" w:cs="Courier New"/>
                <w:sz w:val="20"/>
                <w:szCs w:val="20"/>
              </w:rPr>
              <w:br/>
              <w:t>    if ((</w:t>
            </w:r>
            <w:proofErr w:type="spellStart"/>
            <w:r w:rsidRPr="00DA0466">
              <w:rPr>
                <w:rFonts w:ascii="Courier New" w:eastAsia="Times New Roman" w:hAnsi="Courier New" w:cs="Courier New"/>
                <w:sz w:val="20"/>
                <w:szCs w:val="20"/>
              </w:rPr>
              <w:t>polyY</w:t>
            </w:r>
            <w:proofErr w:type="spellEnd"/>
            <w:r w:rsidRPr="00DA0466">
              <w:rPr>
                <w:rFonts w:ascii="Courier New" w:eastAsia="Times New Roman" w:hAnsi="Courier New" w:cs="Courier New"/>
                <w:sz w:val="20"/>
                <w:szCs w:val="20"/>
              </w:rPr>
              <w:t>[</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xml:space="preserve">]&lt; y &amp;&amp; </w:t>
            </w:r>
            <w:proofErr w:type="spellStart"/>
            <w:r w:rsidRPr="00DA0466">
              <w:rPr>
                <w:rFonts w:ascii="Courier New" w:eastAsia="Times New Roman" w:hAnsi="Courier New" w:cs="Courier New"/>
                <w:sz w:val="20"/>
                <w:szCs w:val="20"/>
              </w:rPr>
              <w:t>polyY</w:t>
            </w:r>
            <w:proofErr w:type="spellEnd"/>
            <w:r w:rsidRPr="00DA0466">
              <w:rPr>
                <w:rFonts w:ascii="Courier New" w:eastAsia="Times New Roman" w:hAnsi="Courier New" w:cs="Courier New"/>
                <w:sz w:val="20"/>
                <w:szCs w:val="20"/>
              </w:rPr>
              <w:t>[j]&gt;=y</w:t>
            </w:r>
            <w:r w:rsidRPr="00DA0466">
              <w:rPr>
                <w:rFonts w:ascii="Courier New" w:eastAsia="Times New Roman" w:hAnsi="Courier New" w:cs="Courier New"/>
                <w:sz w:val="20"/>
                <w:szCs w:val="20"/>
              </w:rPr>
              <w:br/>
              <w:t xml:space="preserve">    ||   </w:t>
            </w:r>
            <w:proofErr w:type="spellStart"/>
            <w:r w:rsidRPr="00DA0466">
              <w:rPr>
                <w:rFonts w:ascii="Courier New" w:eastAsia="Times New Roman" w:hAnsi="Courier New" w:cs="Courier New"/>
                <w:sz w:val="20"/>
                <w:szCs w:val="20"/>
              </w:rPr>
              <w:t>polyY</w:t>
            </w:r>
            <w:proofErr w:type="spellEnd"/>
            <w:r w:rsidRPr="00DA0466">
              <w:rPr>
                <w:rFonts w:ascii="Courier New" w:eastAsia="Times New Roman" w:hAnsi="Courier New" w:cs="Courier New"/>
                <w:sz w:val="20"/>
                <w:szCs w:val="20"/>
              </w:rPr>
              <w:t xml:space="preserve">[j]&lt; y &amp;&amp; </w:t>
            </w:r>
            <w:proofErr w:type="spellStart"/>
            <w:r w:rsidRPr="00DA0466">
              <w:rPr>
                <w:rFonts w:ascii="Courier New" w:eastAsia="Times New Roman" w:hAnsi="Courier New" w:cs="Courier New"/>
                <w:sz w:val="20"/>
                <w:szCs w:val="20"/>
              </w:rPr>
              <w:t>polyY</w:t>
            </w:r>
            <w:proofErr w:type="spellEnd"/>
            <w:r w:rsidRPr="00DA0466">
              <w:rPr>
                <w:rFonts w:ascii="Courier New" w:eastAsia="Times New Roman" w:hAnsi="Courier New" w:cs="Courier New"/>
                <w:sz w:val="20"/>
                <w:szCs w:val="20"/>
              </w:rPr>
              <w:t>[</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]&gt;=y)) {</w:t>
            </w:r>
            <w:r w:rsidRPr="00DA0466">
              <w:rPr>
                <w:rFonts w:ascii="Courier New" w:eastAsia="Times New Roman" w:hAnsi="Courier New" w:cs="Courier New"/>
                <w:sz w:val="20"/>
                <w:szCs w:val="20"/>
              </w:rPr>
              <w:br/>
              <w:t xml:space="preserve">      </w:t>
            </w:r>
            <w:proofErr w:type="spellStart"/>
            <w:r w:rsidRPr="00DA0466">
              <w:rPr>
                <w:rFonts w:ascii="Courier New" w:eastAsia="Times New Roman" w:hAnsi="Courier New" w:cs="Courier New"/>
                <w:sz w:val="20"/>
                <w:szCs w:val="20"/>
              </w:rPr>
              <w:t>oddNodes</w:t>
            </w:r>
            <w:proofErr w:type="spellEnd"/>
            <w:r w:rsidRPr="00DA0466">
              <w:rPr>
                <w:rFonts w:ascii="Courier New" w:eastAsia="Times New Roman" w:hAnsi="Courier New" w:cs="Courier New"/>
                <w:sz w:val="20"/>
                <w:szCs w:val="20"/>
              </w:rPr>
              <w:t>^=(y*multiple[</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]+constant[</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]&lt;x); }</w:t>
            </w:r>
            <w:r w:rsidRPr="00DA0466">
              <w:rPr>
                <w:rFonts w:ascii="Courier New" w:eastAsia="Times New Roman" w:hAnsi="Courier New" w:cs="Courier New"/>
                <w:sz w:val="20"/>
                <w:szCs w:val="20"/>
              </w:rPr>
              <w:br/>
              <w:t>    j=</w:t>
            </w:r>
            <w:proofErr w:type="spellStart"/>
            <w:r w:rsidRPr="00DA0466">
              <w:rPr>
                <w:rFonts w:ascii="Courier New" w:eastAsia="Times New Roman" w:hAnsi="Courier New" w:cs="Courier New"/>
                <w:sz w:val="20"/>
                <w:szCs w:val="20"/>
              </w:rPr>
              <w:t>i</w:t>
            </w:r>
            <w:proofErr w:type="spellEnd"/>
            <w:r w:rsidRPr="00DA0466">
              <w:rPr>
                <w:rFonts w:ascii="Courier New" w:eastAsia="Times New Roman" w:hAnsi="Courier New" w:cs="Courier New"/>
                <w:sz w:val="20"/>
                <w:szCs w:val="20"/>
              </w:rPr>
              <w:t>; }</w:t>
            </w:r>
            <w:r w:rsidRPr="00DA0466">
              <w:rPr>
                <w:rFonts w:ascii="Courier New" w:eastAsia="Times New Roman" w:hAnsi="Courier New" w:cs="Courier New"/>
                <w:sz w:val="20"/>
                <w:szCs w:val="20"/>
              </w:rPr>
              <w:br/>
            </w:r>
            <w:r w:rsidRPr="00DA0466">
              <w:rPr>
                <w:rFonts w:ascii="Courier New" w:eastAsia="Times New Roman" w:hAnsi="Courier New" w:cs="Courier New"/>
                <w:sz w:val="20"/>
                <w:szCs w:val="20"/>
              </w:rPr>
              <w:br/>
              <w:t xml:space="preserve">  return </w:t>
            </w:r>
            <w:proofErr w:type="spellStart"/>
            <w:r w:rsidRPr="00DA0466">
              <w:rPr>
                <w:rFonts w:ascii="Courier New" w:eastAsia="Times New Roman" w:hAnsi="Courier New" w:cs="Courier New"/>
                <w:sz w:val="20"/>
                <w:szCs w:val="20"/>
              </w:rPr>
              <w:t>oddNodes</w:t>
            </w:r>
            <w:proofErr w:type="spellEnd"/>
            <w:r w:rsidRPr="00DA0466">
              <w:rPr>
                <w:rFonts w:ascii="Courier New" w:eastAsia="Times New Roman" w:hAnsi="Courier New" w:cs="Courier New"/>
                <w:sz w:val="20"/>
                <w:szCs w:val="20"/>
              </w:rPr>
              <w:t>; }</w:t>
            </w:r>
            <w:r w:rsidRPr="00DA0466">
              <w:rPr>
                <w:rFonts w:ascii="Times New Roman" w:eastAsia="Times New Roman" w:hAnsi="Times New Roman" w:cs="Times New Roman"/>
                <w:sz w:val="24"/>
                <w:szCs w:val="24"/>
              </w:rPr>
              <w:t xml:space="preserve"> </w:t>
            </w:r>
          </w:p>
        </w:tc>
      </w:tr>
    </w:tbl>
    <w:p w:rsidR="00DA0466" w:rsidRPr="00DA0466" w:rsidRDefault="00DA0466" w:rsidP="00DA0466">
      <w:pPr>
        <w:spacing w:after="240" w:line="240" w:lineRule="auto"/>
        <w:rPr>
          <w:ins w:id="14" w:author="Unknown"/>
          <w:rFonts w:ascii="Times New Roman" w:eastAsia="Times New Roman" w:hAnsi="Times New Roman" w:cs="Times New Roman"/>
          <w:sz w:val="24"/>
          <w:szCs w:val="24"/>
        </w:rPr>
      </w:pPr>
      <w:ins w:id="15" w:author="Unknown">
        <w:r w:rsidRPr="00DA0466">
          <w:rPr>
            <w:rFonts w:ascii="Times New Roman" w:eastAsia="Times New Roman" w:hAnsi="Times New Roman" w:cs="Times New Roman"/>
            <w:sz w:val="24"/>
            <w:szCs w:val="24"/>
          </w:rPr>
          <w:lastRenderedPageBreak/>
          <w:br/>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b/>
            <w:bCs/>
            <w:sz w:val="24"/>
            <w:szCs w:val="24"/>
          </w:rPr>
          <w:t>Integer Issue</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t>What if you’re trying to make a polygon like the blue one below (Figure 7), but it comes out all horizontal and vertical lines, like the red one?  That indicates that you have defined some of your variables as integers instead of floating-point.  Check your code carefully to ensure that your test point and all the corners of your polygon are defined as, and passed as, floating-point numbers.</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ins>
      <w:r>
        <w:rPr>
          <w:rFonts w:ascii="Times New Roman" w:eastAsia="Times New Roman" w:hAnsi="Times New Roman" w:cs="Times New Roman"/>
          <w:noProof/>
          <w:sz w:val="24"/>
          <w:szCs w:val="24"/>
        </w:rPr>
        <w:lastRenderedPageBreak/>
        <w:drawing>
          <wp:inline distT="0" distB="0" distL="0" distR="0">
            <wp:extent cx="4469130" cy="1892935"/>
            <wp:effectExtent l="0" t="0" r="7620" b="0"/>
            <wp:docPr id="1" name="Picture 1" descr="http://alienryderflex.com/polygon/integer_polygon_proble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lienryderflex.com/polygon/integer_polygon_problem.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69130" cy="1892935"/>
                    </a:xfrm>
                    <a:prstGeom prst="rect">
                      <a:avLst/>
                    </a:prstGeom>
                    <a:noFill/>
                    <a:ln>
                      <a:noFill/>
                    </a:ln>
                  </pic:spPr>
                </pic:pic>
              </a:graphicData>
            </a:graphic>
          </wp:inline>
        </w:drawing>
      </w:r>
      <w:ins w:id="16" w:author="Unknown">
        <w:r w:rsidRPr="00DA0466">
          <w:rPr>
            <w:rFonts w:ascii="Times New Roman" w:eastAsia="Times New Roman" w:hAnsi="Times New Roman" w:cs="Times New Roman"/>
            <w:sz w:val="24"/>
            <w:szCs w:val="24"/>
          </w:rPr>
          <w:t xml:space="preserve">   </w:t>
        </w:r>
        <w:r w:rsidRPr="00DA0466">
          <w:rPr>
            <w:rFonts w:ascii="Times New Roman" w:eastAsia="Times New Roman" w:hAnsi="Times New Roman" w:cs="Times New Roman"/>
            <w:b/>
            <w:bCs/>
            <w:sz w:val="24"/>
            <w:szCs w:val="24"/>
          </w:rPr>
          <w:t>Figure 7</w:t>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r w:rsidRPr="00DA0466">
          <w:rPr>
            <w:rFonts w:ascii="Times New Roman" w:eastAsia="Times New Roman" w:hAnsi="Times New Roman" w:cs="Times New Roman"/>
            <w:sz w:val="24"/>
            <w:szCs w:val="24"/>
          </w:rPr>
          <w:br/>
        </w:r>
        <w:proofErr w:type="gramStart"/>
        <w:r w:rsidRPr="00DA0466">
          <w:rPr>
            <w:rFonts w:ascii="Times New Roman" w:eastAsia="Times New Roman" w:hAnsi="Times New Roman" w:cs="Times New Roman"/>
            <w:sz w:val="24"/>
            <w:szCs w:val="24"/>
          </w:rPr>
          <w:t>Send</w:t>
        </w:r>
        <w:proofErr w:type="gramEnd"/>
        <w:r w:rsidRPr="00DA0466">
          <w:rPr>
            <w:rFonts w:ascii="Times New Roman" w:eastAsia="Times New Roman" w:hAnsi="Times New Roman" w:cs="Times New Roman"/>
            <w:sz w:val="24"/>
            <w:szCs w:val="24"/>
          </w:rPr>
          <w:t xml:space="preserve"> me an </w:t>
        </w:r>
        <w:r w:rsidRPr="00DA0466">
          <w:rPr>
            <w:rFonts w:ascii="Times New Roman" w:eastAsia="Times New Roman" w:hAnsi="Times New Roman" w:cs="Times New Roman"/>
            <w:sz w:val="24"/>
            <w:szCs w:val="24"/>
          </w:rPr>
          <w:fldChar w:fldCharType="begin"/>
        </w:r>
        <w:r w:rsidRPr="00DA0466">
          <w:rPr>
            <w:rFonts w:ascii="Times New Roman" w:eastAsia="Times New Roman" w:hAnsi="Times New Roman" w:cs="Times New Roman"/>
            <w:sz w:val="24"/>
            <w:szCs w:val="24"/>
          </w:rPr>
          <w:instrText xml:space="preserve"> HYPERLINK "mailto:DarelRex@gmail.com?subject=Point-In-Polygon" </w:instrText>
        </w:r>
        <w:r w:rsidRPr="00DA0466">
          <w:rPr>
            <w:rFonts w:ascii="Times New Roman" w:eastAsia="Times New Roman" w:hAnsi="Times New Roman" w:cs="Times New Roman"/>
            <w:sz w:val="24"/>
            <w:szCs w:val="24"/>
          </w:rPr>
          <w:fldChar w:fldCharType="separate"/>
        </w:r>
        <w:r w:rsidRPr="00DA0466">
          <w:rPr>
            <w:rFonts w:ascii="Times New Roman" w:eastAsia="Times New Roman" w:hAnsi="Times New Roman" w:cs="Times New Roman"/>
            <w:color w:val="0000FF"/>
            <w:sz w:val="24"/>
            <w:szCs w:val="24"/>
            <w:u w:val="single"/>
          </w:rPr>
          <w:t>e-mail</w:t>
        </w:r>
        <w:r w:rsidRPr="00DA0466">
          <w:rPr>
            <w:rFonts w:ascii="Times New Roman" w:eastAsia="Times New Roman" w:hAnsi="Times New Roman" w:cs="Times New Roman"/>
            <w:sz w:val="24"/>
            <w:szCs w:val="24"/>
          </w:rPr>
          <w:fldChar w:fldCharType="end"/>
        </w:r>
        <w:r w:rsidRPr="00DA0466">
          <w:rPr>
            <w:rFonts w:ascii="Times New Roman" w:eastAsia="Times New Roman" w:hAnsi="Times New Roman" w:cs="Times New Roman"/>
            <w:sz w:val="24"/>
            <w:szCs w:val="24"/>
          </w:rPr>
          <w:t>!</w:t>
        </w:r>
      </w:ins>
    </w:p>
    <w:tbl>
      <w:tblPr>
        <w:tblW w:w="0" w:type="auto"/>
        <w:tblCellSpacing w:w="0" w:type="dxa"/>
        <w:tblCellMar>
          <w:top w:w="150" w:type="dxa"/>
          <w:left w:w="150" w:type="dxa"/>
          <w:bottom w:w="150" w:type="dxa"/>
          <w:right w:w="150" w:type="dxa"/>
        </w:tblCellMar>
        <w:tblLook w:val="04A0" w:firstRow="1" w:lastRow="0" w:firstColumn="1" w:lastColumn="0" w:noHBand="0" w:noVBand="1"/>
      </w:tblPr>
      <w:tblGrid>
        <w:gridCol w:w="306"/>
        <w:gridCol w:w="7378"/>
      </w:tblGrid>
      <w:tr w:rsidR="00DA0466" w:rsidRPr="00DA0466" w:rsidTr="00DA0466">
        <w:trPr>
          <w:tblCellSpacing w:w="0" w:type="dxa"/>
        </w:trPr>
        <w:tc>
          <w:tcPr>
            <w:tcW w:w="300" w:type="dxa"/>
            <w:vAlign w:val="center"/>
            <w:hideMark/>
          </w:tcPr>
          <w:p w:rsidR="00DA0466" w:rsidRPr="00DA0466" w:rsidRDefault="00DA0466" w:rsidP="00DA0466">
            <w:pPr>
              <w:spacing w:after="0" w:line="240" w:lineRule="auto"/>
              <w:rPr>
                <w:rFonts w:ascii="Times New Roman" w:eastAsia="Times New Roman" w:hAnsi="Times New Roman" w:cs="Times New Roman"/>
                <w:sz w:val="24"/>
                <w:szCs w:val="24"/>
              </w:rPr>
            </w:pPr>
          </w:p>
        </w:tc>
        <w:tc>
          <w:tcPr>
            <w:tcW w:w="0" w:type="auto"/>
            <w:shd w:val="clear" w:color="auto" w:fill="FFFF80"/>
            <w:vAlign w:val="center"/>
            <w:hideMark/>
          </w:tcPr>
          <w:p w:rsidR="00DA0466" w:rsidRPr="00DA0466" w:rsidRDefault="00DA0466" w:rsidP="00DA0466">
            <w:pPr>
              <w:spacing w:after="0" w:line="240" w:lineRule="auto"/>
              <w:rPr>
                <w:rFonts w:ascii="Times New Roman" w:eastAsia="Times New Roman" w:hAnsi="Times New Roman" w:cs="Times New Roman"/>
                <w:sz w:val="24"/>
                <w:szCs w:val="24"/>
              </w:rPr>
            </w:pPr>
            <w:r w:rsidRPr="00DA0466">
              <w:rPr>
                <w:rFonts w:ascii="Times New Roman" w:eastAsia="Times New Roman" w:hAnsi="Times New Roman" w:cs="Times New Roman"/>
                <w:color w:val="808000"/>
                <w:sz w:val="16"/>
                <w:szCs w:val="16"/>
              </w:rPr>
              <w:t xml:space="preserve">Does the </w:t>
            </w:r>
            <w:r w:rsidRPr="00DA0466">
              <w:rPr>
                <w:rFonts w:ascii="Times New Roman" w:eastAsia="Times New Roman" w:hAnsi="Times New Roman" w:cs="Times New Roman"/>
                <w:b/>
                <w:bCs/>
                <w:color w:val="808000"/>
                <w:sz w:val="16"/>
                <w:szCs w:val="16"/>
              </w:rPr>
              <w:t>brace style</w:t>
            </w:r>
            <w:r w:rsidRPr="00DA0466">
              <w:rPr>
                <w:rFonts w:ascii="Times New Roman" w:eastAsia="Times New Roman" w:hAnsi="Times New Roman" w:cs="Times New Roman"/>
                <w:color w:val="808000"/>
                <w:sz w:val="16"/>
                <w:szCs w:val="16"/>
              </w:rPr>
              <w:t xml:space="preserve"> in the above code sample freak you out?  Click </w:t>
            </w:r>
            <w:hyperlink r:id="rId12" w:tgtFrame="BraceWindow" w:history="1">
              <w:r w:rsidRPr="00DA0466">
                <w:rPr>
                  <w:rFonts w:ascii="Times New Roman" w:eastAsia="Times New Roman" w:hAnsi="Times New Roman" w:cs="Times New Roman"/>
                  <w:color w:val="0000FF"/>
                  <w:sz w:val="16"/>
                  <w:szCs w:val="16"/>
                  <w:u w:val="single"/>
                </w:rPr>
                <w:t>here</w:t>
              </w:r>
            </w:hyperlink>
            <w:r w:rsidRPr="00DA0466">
              <w:rPr>
                <w:rFonts w:ascii="Times New Roman" w:eastAsia="Times New Roman" w:hAnsi="Times New Roman" w:cs="Times New Roman"/>
                <w:color w:val="808000"/>
                <w:sz w:val="16"/>
                <w:szCs w:val="16"/>
              </w:rPr>
              <w:t xml:space="preserve"> to see it explained in a new window.</w:t>
            </w:r>
          </w:p>
        </w:tc>
      </w:tr>
    </w:tbl>
    <w:p w:rsidR="00DA0466" w:rsidRPr="00DA0466" w:rsidRDefault="00DA0466" w:rsidP="00DA0466">
      <w:pPr>
        <w:spacing w:after="0" w:line="240" w:lineRule="auto"/>
        <w:rPr>
          <w:ins w:id="17" w:author="Unknown"/>
          <w:rFonts w:ascii="Times New Roman" w:eastAsia="Times New Roman" w:hAnsi="Times New Roman" w:cs="Times New Roman"/>
          <w:sz w:val="24"/>
          <w:szCs w:val="24"/>
        </w:rPr>
      </w:pPr>
    </w:p>
    <w:tbl>
      <w:tblPr>
        <w:tblW w:w="0" w:type="auto"/>
        <w:tblCellSpacing w:w="0" w:type="dxa"/>
        <w:tblCellMar>
          <w:top w:w="75" w:type="dxa"/>
          <w:left w:w="75" w:type="dxa"/>
          <w:bottom w:w="75" w:type="dxa"/>
          <w:right w:w="75" w:type="dxa"/>
        </w:tblCellMar>
        <w:tblLook w:val="04A0" w:firstRow="1" w:lastRow="0" w:firstColumn="1" w:lastColumn="0" w:noHBand="0" w:noVBand="1"/>
      </w:tblPr>
      <w:tblGrid>
        <w:gridCol w:w="9510"/>
      </w:tblGrid>
      <w:tr w:rsidR="00DA0466" w:rsidRPr="00DA0466" w:rsidTr="00DA0466">
        <w:trPr>
          <w:tblCellSpacing w:w="0" w:type="dxa"/>
        </w:trPr>
        <w:tc>
          <w:tcPr>
            <w:tcW w:w="0" w:type="auto"/>
            <w:shd w:val="clear" w:color="auto" w:fill="808080"/>
            <w:vAlign w:val="center"/>
            <w:hideMark/>
          </w:tcPr>
          <w:p w:rsidR="00DA0466" w:rsidRPr="00DA0466" w:rsidRDefault="00DA0466" w:rsidP="00DA0466">
            <w:pPr>
              <w:spacing w:after="0" w:line="240" w:lineRule="auto"/>
              <w:rPr>
                <w:rFonts w:ascii="Times New Roman" w:eastAsia="Times New Roman" w:hAnsi="Times New Roman" w:cs="Times New Roman"/>
                <w:sz w:val="24"/>
                <w:szCs w:val="24"/>
              </w:rPr>
            </w:pPr>
            <w:hyperlink r:id="rId13" w:history="1">
              <w:r w:rsidRPr="00DA0466">
                <w:rPr>
                  <w:rFonts w:ascii="Helvetica" w:eastAsia="Times New Roman" w:hAnsi="Helvetica" w:cs="Helvetica"/>
                  <w:color w:val="FFFFFF"/>
                  <w:sz w:val="16"/>
                  <w:szCs w:val="16"/>
                  <w:u w:val="single"/>
                </w:rPr>
                <w:t>Quicksort</w:t>
              </w:r>
            </w:hyperlink>
            <w:r w:rsidRPr="00DA0466">
              <w:rPr>
                <w:rFonts w:ascii="Helvetica" w:eastAsia="Times New Roman" w:hAnsi="Helvetica" w:cs="Helvetica"/>
                <w:color w:val="FFFFFF"/>
                <w:sz w:val="16"/>
                <w:szCs w:val="16"/>
              </w:rPr>
              <w:t xml:space="preserve">  |  </w:t>
            </w:r>
            <w:r w:rsidRPr="00DA0466">
              <w:rPr>
                <w:rFonts w:ascii="Helvetica" w:eastAsia="Times New Roman" w:hAnsi="Helvetica" w:cs="Helvetica"/>
                <w:color w:val="000000"/>
                <w:sz w:val="16"/>
                <w:szCs w:val="16"/>
              </w:rPr>
              <w:t>Point in polygon</w:t>
            </w:r>
            <w:r w:rsidRPr="00DA0466">
              <w:rPr>
                <w:rFonts w:ascii="Helvetica" w:eastAsia="Times New Roman" w:hAnsi="Helvetica" w:cs="Helvetica"/>
                <w:color w:val="FFFFFF"/>
                <w:sz w:val="16"/>
                <w:szCs w:val="16"/>
              </w:rPr>
              <w:t xml:space="preserve">  |  </w:t>
            </w:r>
            <w:hyperlink r:id="rId14" w:history="1">
              <w:proofErr w:type="spellStart"/>
              <w:r w:rsidRPr="00DA0466">
                <w:rPr>
                  <w:rFonts w:ascii="Helvetica" w:eastAsia="Times New Roman" w:hAnsi="Helvetica" w:cs="Helvetica"/>
                  <w:color w:val="FFFFFF"/>
                  <w:sz w:val="16"/>
                  <w:szCs w:val="16"/>
                  <w:u w:val="single"/>
                </w:rPr>
                <w:t>Mouseover</w:t>
              </w:r>
              <w:proofErr w:type="spellEnd"/>
              <w:r w:rsidRPr="00DA0466">
                <w:rPr>
                  <w:rFonts w:ascii="Helvetica" w:eastAsia="Times New Roman" w:hAnsi="Helvetica" w:cs="Helvetica"/>
                  <w:color w:val="FFFFFF"/>
                  <w:sz w:val="16"/>
                  <w:szCs w:val="16"/>
                  <w:u w:val="single"/>
                </w:rPr>
                <w:t> menus</w:t>
              </w:r>
            </w:hyperlink>
            <w:r w:rsidRPr="00DA0466">
              <w:rPr>
                <w:rFonts w:ascii="Helvetica" w:eastAsia="Times New Roman" w:hAnsi="Helvetica" w:cs="Helvetica"/>
                <w:color w:val="FFFFFF"/>
                <w:sz w:val="16"/>
                <w:szCs w:val="16"/>
              </w:rPr>
              <w:t xml:space="preserve">  |  </w:t>
            </w:r>
            <w:hyperlink r:id="rId15" w:history="1">
              <w:r w:rsidRPr="00DA0466">
                <w:rPr>
                  <w:rFonts w:ascii="Helvetica" w:eastAsia="Times New Roman" w:hAnsi="Helvetica" w:cs="Helvetica"/>
                  <w:color w:val="FFFFFF"/>
                  <w:sz w:val="16"/>
                  <w:szCs w:val="16"/>
                  <w:u w:val="single"/>
                </w:rPr>
                <w:t>Gyroscope</w:t>
              </w:r>
            </w:hyperlink>
            <w:r w:rsidRPr="00DA0466">
              <w:rPr>
                <w:rFonts w:ascii="Helvetica" w:eastAsia="Times New Roman" w:hAnsi="Helvetica" w:cs="Helvetica"/>
                <w:color w:val="FFFFFF"/>
                <w:sz w:val="16"/>
                <w:szCs w:val="16"/>
              </w:rPr>
              <w:t xml:space="preserve">  |  </w:t>
            </w:r>
            <w:hyperlink r:id="rId16" w:history="1">
              <w:r w:rsidRPr="00DA0466">
                <w:rPr>
                  <w:rFonts w:ascii="Helvetica" w:eastAsia="Times New Roman" w:hAnsi="Helvetica" w:cs="Helvetica"/>
                  <w:color w:val="FFFFFF"/>
                  <w:sz w:val="16"/>
                  <w:szCs w:val="16"/>
                  <w:u w:val="single"/>
                </w:rPr>
                <w:t>Osmosis</w:t>
              </w:r>
            </w:hyperlink>
            <w:r w:rsidRPr="00DA0466">
              <w:rPr>
                <w:rFonts w:ascii="Helvetica" w:eastAsia="Times New Roman" w:hAnsi="Helvetica" w:cs="Helvetica"/>
                <w:color w:val="FFFFFF"/>
                <w:sz w:val="16"/>
                <w:szCs w:val="16"/>
              </w:rPr>
              <w:t xml:space="preserve">  |  </w:t>
            </w:r>
            <w:hyperlink r:id="rId17" w:history="1">
              <w:r w:rsidRPr="00DA0466">
                <w:rPr>
                  <w:rFonts w:ascii="Helvetica" w:eastAsia="Times New Roman" w:hAnsi="Helvetica" w:cs="Helvetica"/>
                  <w:color w:val="FFFFFF"/>
                  <w:sz w:val="16"/>
                  <w:szCs w:val="16"/>
                  <w:u w:val="single"/>
                </w:rPr>
                <w:t>Polarizer experiment</w:t>
              </w:r>
            </w:hyperlink>
            <w:r w:rsidRPr="00DA0466">
              <w:rPr>
                <w:rFonts w:ascii="Helvetica" w:eastAsia="Times New Roman" w:hAnsi="Helvetica" w:cs="Helvetica"/>
                <w:color w:val="FFFFFF"/>
                <w:sz w:val="16"/>
                <w:szCs w:val="16"/>
              </w:rPr>
              <w:t xml:space="preserve">  |  </w:t>
            </w:r>
            <w:hyperlink r:id="rId18" w:history="1">
              <w:r w:rsidRPr="00DA0466">
                <w:rPr>
                  <w:rFonts w:ascii="Helvetica" w:eastAsia="Times New Roman" w:hAnsi="Helvetica" w:cs="Helvetica"/>
                  <w:color w:val="FFFFFF"/>
                  <w:sz w:val="16"/>
                  <w:szCs w:val="16"/>
                  <w:u w:val="single"/>
                </w:rPr>
                <w:t>Gravity table equilibrium</w:t>
              </w:r>
            </w:hyperlink>
            <w:r w:rsidRPr="00DA0466">
              <w:rPr>
                <w:rFonts w:ascii="Helvetica" w:eastAsia="Times New Roman" w:hAnsi="Helvetica" w:cs="Helvetica"/>
                <w:color w:val="FFFFFF"/>
                <w:sz w:val="16"/>
                <w:szCs w:val="16"/>
              </w:rPr>
              <w:t xml:space="preserve">  |  </w:t>
            </w:r>
            <w:hyperlink r:id="rId19" w:history="1">
              <w:r w:rsidRPr="00DA0466">
                <w:rPr>
                  <w:rFonts w:ascii="Helvetica" w:eastAsia="Times New Roman" w:hAnsi="Helvetica" w:cs="Helvetica"/>
                  <w:color w:val="FFFFFF"/>
                  <w:sz w:val="16"/>
                  <w:szCs w:val="16"/>
                  <w:u w:val="single"/>
                </w:rPr>
                <w:t>Calculus without calculus</w:t>
              </w:r>
            </w:hyperlink>
            <w:r w:rsidRPr="00DA0466">
              <w:rPr>
                <w:rFonts w:ascii="Helvetica" w:eastAsia="Times New Roman" w:hAnsi="Helvetica" w:cs="Helvetica"/>
                <w:color w:val="FFFFFF"/>
                <w:sz w:val="16"/>
                <w:szCs w:val="16"/>
              </w:rPr>
              <w:t xml:space="preserve">  | </w:t>
            </w:r>
            <w:hyperlink r:id="rId20" w:history="1">
              <w:r w:rsidRPr="00DA0466">
                <w:rPr>
                  <w:rFonts w:ascii="Helvetica" w:eastAsia="Times New Roman" w:hAnsi="Helvetica" w:cs="Helvetica"/>
                  <w:color w:val="FFFFFF"/>
                  <w:sz w:val="16"/>
                  <w:szCs w:val="16"/>
                  <w:u w:val="single"/>
                </w:rPr>
                <w:t>Overlapping maze</w:t>
              </w:r>
            </w:hyperlink>
            <w:r w:rsidRPr="00DA0466">
              <w:rPr>
                <w:rFonts w:ascii="Helvetica" w:eastAsia="Times New Roman" w:hAnsi="Helvetica" w:cs="Helvetica"/>
                <w:color w:val="FFFFFF"/>
                <w:sz w:val="16"/>
                <w:szCs w:val="16"/>
              </w:rPr>
              <w:t xml:space="preserve"> </w:t>
            </w:r>
          </w:p>
        </w:tc>
      </w:tr>
    </w:tbl>
    <w:p w:rsidR="00EC26CA" w:rsidRDefault="00EC26CA">
      <w:bookmarkStart w:id="18" w:name="_GoBack"/>
      <w:bookmarkEnd w:id="18"/>
    </w:p>
    <w:sectPr w:rsidR="00EC26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466"/>
    <w:rsid w:val="00DA0466"/>
    <w:rsid w:val="00EC2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A0466"/>
    <w:rPr>
      <w:color w:val="0000FF"/>
      <w:u w:val="single"/>
    </w:rPr>
  </w:style>
  <w:style w:type="character" w:styleId="HTMLCode">
    <w:name w:val="HTML Code"/>
    <w:basedOn w:val="DefaultParagraphFont"/>
    <w:uiPriority w:val="99"/>
    <w:semiHidden/>
    <w:unhideWhenUsed/>
    <w:rsid w:val="00DA0466"/>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DA04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4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A0466"/>
    <w:rPr>
      <w:color w:val="0000FF"/>
      <w:u w:val="single"/>
    </w:rPr>
  </w:style>
  <w:style w:type="character" w:styleId="HTMLCode">
    <w:name w:val="HTML Code"/>
    <w:basedOn w:val="DefaultParagraphFont"/>
    <w:uiPriority w:val="99"/>
    <w:semiHidden/>
    <w:unhideWhenUsed/>
    <w:rsid w:val="00DA0466"/>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DA04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04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93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hyperlink" Target="http://alienryderflex.com/quicksort/" TargetMode="External"/><Relationship Id="rId18" Type="http://schemas.openxmlformats.org/officeDocument/2006/relationships/hyperlink" Target="http://alienryderflex.com/equilibriu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gif"/><Relationship Id="rId12" Type="http://schemas.openxmlformats.org/officeDocument/2006/relationships/hyperlink" Target="http://alienryderflex.com/brace_style/brace01.html" TargetMode="External"/><Relationship Id="rId17" Type="http://schemas.openxmlformats.org/officeDocument/2006/relationships/hyperlink" Target="http://alienryderflex.com/polarizer/" TargetMode="External"/><Relationship Id="rId2" Type="http://schemas.microsoft.com/office/2007/relationships/stylesWithEffects" Target="stylesWithEffects.xml"/><Relationship Id="rId16" Type="http://schemas.openxmlformats.org/officeDocument/2006/relationships/hyperlink" Target="http://alienryderflex.com/osmosis/" TargetMode="External"/><Relationship Id="rId20" Type="http://schemas.openxmlformats.org/officeDocument/2006/relationships/hyperlink" Target="http://alienryderflex.com/overlappingmaze/" TargetMode="Externa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5" Type="http://schemas.openxmlformats.org/officeDocument/2006/relationships/hyperlink" Target="http://alienryderflex.com/gyroscope/" TargetMode="External"/><Relationship Id="rId10" Type="http://schemas.openxmlformats.org/officeDocument/2006/relationships/image" Target="media/image6.gif"/><Relationship Id="rId19" Type="http://schemas.openxmlformats.org/officeDocument/2006/relationships/hyperlink" Target="http://alienryderflex.com/vectors/" TargetMode="External"/><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hyperlink" Target="http://alienryderflex.com/mouseover_menus_example.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1658</Words>
  <Characters>9454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Patchell</dc:creator>
  <cp:lastModifiedBy>Jim Patchell</cp:lastModifiedBy>
  <cp:revision>1</cp:revision>
  <dcterms:created xsi:type="dcterms:W3CDTF">2013-10-29T01:31:00Z</dcterms:created>
  <dcterms:modified xsi:type="dcterms:W3CDTF">2013-10-29T01:33:00Z</dcterms:modified>
</cp:coreProperties>
</file>